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B484BA8" w14:textId="77777777" w:rsidR="009E04DA" w:rsidRDefault="009E04DA" w:rsidP="003100FC">
      <w:pPr>
        <w:pStyle w:val="ChapterHeading"/>
        <w:tabs>
          <w:tab w:val="clear" w:pos="567"/>
        </w:tabs>
      </w:pPr>
      <w:bookmarkStart w:id="0" w:name="_Ref247647639"/>
      <w:bookmarkStart w:id="1" w:name="_Toc247653589"/>
      <w:r>
        <w:t>Vessel Traffic Services (VTS)</w:t>
      </w:r>
      <w:bookmarkEnd w:id="0"/>
      <w:bookmarkEnd w:id="1"/>
    </w:p>
    <w:p w14:paraId="4F8B6185" w14:textId="77777777" w:rsidR="00F847A1" w:rsidRDefault="00F847A1" w:rsidP="00F847A1">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 w:author="Steve Guest" w:date="2012-03-21T08:01:00Z"/>
        </w:rPr>
      </w:pPr>
      <w:bookmarkStart w:id="3" w:name="_Toc247653590"/>
      <w:ins w:id="4" w:author="Steve Guest" w:date="2012-03-21T08:01:00Z">
        <w:r>
          <w:t>Introduction</w:t>
        </w:r>
      </w:ins>
    </w:p>
    <w:p w14:paraId="3128FDF7" w14:textId="77777777" w:rsidR="00F847A1" w:rsidRDefault="00F847A1" w:rsidP="00F847A1">
      <w:pPr>
        <w:pStyle w:val="PARAGRAPH"/>
        <w:jc w:val="left"/>
        <w:rPr>
          <w:ins w:id="5" w:author="Steve Guest" w:date="2012-03-21T08:04:00Z"/>
        </w:rPr>
      </w:pPr>
      <w:ins w:id="6" w:author="Steve Guest" w:date="2012-03-21T08:01:00Z">
        <w:r>
          <w:t>In accordance with the Purpose and Scope of the NAVGUIDE</w:t>
        </w:r>
      </w:ins>
      <w:ins w:id="7" w:author="Steve Guest" w:date="2012-03-21T08:02:00Z">
        <w:r>
          <w:t xml:space="preserve"> this chapter </w:t>
        </w:r>
      </w:ins>
      <w:ins w:id="8" w:author="Steve Guest" w:date="2012-03-21T08:03:00Z">
        <w:r>
          <w:t xml:space="preserve">provides a first point of reference and guidance on more detailed </w:t>
        </w:r>
      </w:ins>
      <w:ins w:id="9" w:author="Steve Guest" w:date="2012-03-21T08:04:00Z">
        <w:r>
          <w:t>guidance from IMO and IALA.</w:t>
        </w:r>
      </w:ins>
    </w:p>
    <w:p w14:paraId="0CA3AD9F" w14:textId="77777777" w:rsidR="007465E5" w:rsidRDefault="007465E5" w:rsidP="007465E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0" w:author="Steve Guest" w:date="2012-03-20T16:14:00Z"/>
        </w:rPr>
      </w:pPr>
      <w:ins w:id="11" w:author="Steve Guest" w:date="2012-03-20T16:15:00Z">
        <w:r>
          <w:t>Purpose</w:t>
        </w:r>
      </w:ins>
    </w:p>
    <w:p w14:paraId="7E486BC6" w14:textId="77777777" w:rsidR="00026321" w:rsidRDefault="00026321" w:rsidP="00026321">
      <w:pPr>
        <w:pStyle w:val="PARAGRAPH"/>
        <w:jc w:val="left"/>
        <w:rPr>
          <w:ins w:id="12" w:author="Steve Guest" w:date="2012-03-20T16:35:00Z"/>
          <w:i/>
        </w:rPr>
      </w:pPr>
      <w:ins w:id="13" w:author="Steve Guest" w:date="2012-03-20T16:35:00Z">
        <w:r>
          <w:t xml:space="preserve">According to IMO Resolution </w:t>
        </w:r>
        <w:proofErr w:type="gramStart"/>
        <w:r>
          <w:t>A857(</w:t>
        </w:r>
        <w:proofErr w:type="gramEnd"/>
        <w:r>
          <w:t xml:space="preserve">20), </w:t>
        </w:r>
        <w:r>
          <w:rPr>
            <w:i/>
          </w:rPr>
          <w:t>Guidelines for Vessel Traffic Services</w:t>
        </w:r>
        <w:r>
          <w:t>:</w:t>
        </w:r>
      </w:ins>
    </w:p>
    <w:p w14:paraId="3B5B81EB" w14:textId="77777777" w:rsidR="00DC2714" w:rsidRDefault="00313A00">
      <w:pPr>
        <w:autoSpaceDE w:val="0"/>
        <w:autoSpaceDN w:val="0"/>
        <w:adjustRightInd w:val="0"/>
        <w:spacing w:after="0" w:line="240" w:lineRule="auto"/>
        <w:rPr>
          <w:ins w:id="14" w:author="Steve Guest" w:date="2012-03-20T16:27:00Z"/>
        </w:rPr>
        <w:pPrChange w:id="15" w:author="Steve Guest" w:date="2012-03-20T16:27:00Z">
          <w:pPr>
            <w:pStyle w:val="PARAGRAPH"/>
            <w:jc w:val="left"/>
          </w:pPr>
        </w:pPrChange>
      </w:pPr>
      <w:ins w:id="16" w:author="VTSProgram" w:date="2012-03-22T06:48:00Z">
        <w:r>
          <w:rPr>
            <w:rFonts w:ascii="Times New Roman" w:hAnsi="Times New Roman" w:cs="Times New Roman"/>
            <w:sz w:val="24"/>
            <w:szCs w:val="24"/>
          </w:rPr>
          <w:t>“</w:t>
        </w:r>
      </w:ins>
      <w:ins w:id="17" w:author="Steve Guest" w:date="2012-03-20T16:34:00Z">
        <w:r w:rsidR="00026321">
          <w:rPr>
            <w:rFonts w:ascii="Times New Roman" w:hAnsi="Times New Roman" w:cs="Times New Roman"/>
            <w:sz w:val="24"/>
            <w:szCs w:val="24"/>
          </w:rPr>
          <w:t>The purpose of vessel traffic services is to improve the safety and efficiency of navigation, safety of life at sea and the protection of the marine environment and/or the adjacent shore area, worksites and offshore installations from possible adverse effects of maritime traffic.</w:t>
        </w:r>
      </w:ins>
      <w:ins w:id="18" w:author="VTSProgram" w:date="2012-03-22T06:48:00Z">
        <w:r>
          <w:rPr>
            <w:rFonts w:ascii="Times New Roman" w:hAnsi="Times New Roman" w:cs="Times New Roman"/>
            <w:sz w:val="24"/>
            <w:szCs w:val="24"/>
          </w:rPr>
          <w:t>”</w:t>
        </w:r>
      </w:ins>
    </w:p>
    <w:p w14:paraId="4093D8EE" w14:textId="77777777" w:rsidR="009E04DA" w:rsidRDefault="009E04DA"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pPr>
      <w:r>
        <w:t>Definition</w:t>
      </w:r>
      <w:bookmarkEnd w:id="3"/>
    </w:p>
    <w:p w14:paraId="02F60406" w14:textId="77777777" w:rsidR="009E04DA" w:rsidRDefault="009E04DA" w:rsidP="009E04DA">
      <w:pPr>
        <w:pStyle w:val="PARAGRAPH"/>
        <w:jc w:val="left"/>
        <w:rPr>
          <w:i/>
        </w:rPr>
      </w:pPr>
      <w:r>
        <w:t xml:space="preserve">A VTS, as defined by IMO Resolution </w:t>
      </w:r>
      <w:proofErr w:type="gramStart"/>
      <w:r>
        <w:t>A857(</w:t>
      </w:r>
      <w:proofErr w:type="gramEnd"/>
      <w:r>
        <w:t xml:space="preserve">20), </w:t>
      </w:r>
      <w:r>
        <w:rPr>
          <w:i/>
        </w:rPr>
        <w:t>Guidelines for Vessel Traffic Services</w:t>
      </w:r>
      <w:r>
        <w:t>, is</w:t>
      </w:r>
      <w:del w:id="19" w:author="VTSProgram" w:date="2012-03-22T06:16:00Z">
        <w:r w:rsidDel="00921F05">
          <w:delText xml:space="preserve"> </w:delText>
        </w:r>
      </w:del>
      <w:r>
        <w:t>:</w:t>
      </w:r>
    </w:p>
    <w:p w14:paraId="3304FA53" w14:textId="77777777" w:rsidR="009E04DA" w:rsidRDefault="009E04DA" w:rsidP="009E04DA">
      <w:pPr>
        <w:pStyle w:val="PARAGRAPH"/>
        <w:jc w:val="left"/>
      </w:pPr>
      <w:r>
        <w:t>“A service implemented by a competent authority, designed to improve the safety and efficiency of vessel traffic and to protect the environment.  The service should have the capability to interact with the traffic and respond to traffic situations developing in the VTS area”.</w:t>
      </w:r>
    </w:p>
    <w:p w14:paraId="61041912" w14:textId="77777777" w:rsidR="009E04DA" w:rsidDel="001A001C" w:rsidRDefault="009E04DA" w:rsidP="009E04DA">
      <w:pPr>
        <w:pStyle w:val="PARAGRAPH"/>
        <w:jc w:val="left"/>
        <w:rPr>
          <w:del w:id="20" w:author="Steve Guest" w:date="2012-03-20T16:26:00Z"/>
        </w:rPr>
      </w:pPr>
      <w:del w:id="21" w:author="Steve Guest" w:date="2012-03-20T16:26:00Z">
        <w:r w:rsidDel="001A001C">
          <w:delText>The purpose of vessel traffic services is to improve the safety and efficiency of navigation, safety of life at sea and the protection of the marine environment and/or the adjacent shore area, worksites and offshore installations from possible adverse effects of maritime traffic.</w:delText>
        </w:r>
      </w:del>
    </w:p>
    <w:p w14:paraId="7542ACFD" w14:textId="77777777" w:rsidR="009E04DA" w:rsidRDefault="009E04DA"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2" w:author="Steve Guest" w:date="2012-03-21T08:09:00Z"/>
        </w:rPr>
      </w:pPr>
      <w:bookmarkStart w:id="23" w:name="_Toc247653591"/>
      <w:del w:id="24" w:author="Steve Guest" w:date="2012-03-21T08:09:00Z">
        <w:r w:rsidDel="00F847A1">
          <w:delText>Services</w:delText>
        </w:r>
      </w:del>
      <w:bookmarkEnd w:id="23"/>
      <w:ins w:id="25" w:author="Steve Guest" w:date="2012-03-21T08:09:00Z">
        <w:r w:rsidR="00F847A1">
          <w:t>VTS Manual</w:t>
        </w:r>
      </w:ins>
    </w:p>
    <w:p w14:paraId="19F363DE" w14:textId="77777777" w:rsidR="00D727DA" w:rsidRPr="007B6EB5" w:rsidRDefault="00D727DA" w:rsidP="00D727DA">
      <w:pPr>
        <w:pStyle w:val="BodyText"/>
        <w:rPr>
          <w:ins w:id="26" w:author="Steve Guest" w:date="2012-03-21T08:11:00Z"/>
          <w:rFonts w:ascii="Times New Roman" w:hAnsi="Times New Roman" w:cs="Times New Roman"/>
          <w:sz w:val="24"/>
          <w:szCs w:val="24"/>
          <w:rPrChange w:id="27" w:author="Steve Guest" w:date="2012-03-21T08:21:00Z">
            <w:rPr>
              <w:ins w:id="28" w:author="Steve Guest" w:date="2012-03-21T08:11:00Z"/>
            </w:rPr>
          </w:rPrChange>
        </w:rPr>
      </w:pPr>
      <w:ins w:id="29" w:author="Steve Guest" w:date="2012-03-21T08:11:00Z">
        <w:del w:id="30" w:author="VTSProgram" w:date="2012-03-22T06:28:00Z">
          <w:r w:rsidRPr="007B6EB5" w:rsidDel="00332C78">
            <w:rPr>
              <w:rFonts w:ascii="Times New Roman" w:hAnsi="Times New Roman" w:cs="Times New Roman"/>
              <w:sz w:val="24"/>
              <w:szCs w:val="24"/>
              <w:rPrChange w:id="31" w:author="Steve Guest" w:date="2012-03-21T08:21:00Z">
                <w:rPr/>
              </w:rPrChange>
            </w:rPr>
            <w:delText xml:space="preserve">Now </w:delText>
          </w:r>
        </w:del>
      </w:ins>
      <w:ins w:id="32" w:author="VTSProgram" w:date="2012-03-22T06:28:00Z">
        <w:r w:rsidR="00332C78">
          <w:rPr>
            <w:rFonts w:ascii="Times New Roman" w:hAnsi="Times New Roman" w:cs="Times New Roman"/>
            <w:sz w:val="24"/>
            <w:szCs w:val="24"/>
          </w:rPr>
          <w:t>T</w:t>
        </w:r>
      </w:ins>
      <w:ins w:id="33" w:author="Steve Guest" w:date="2012-03-21T08:11:00Z">
        <w:del w:id="34" w:author="VTSProgram" w:date="2012-03-22T06:28:00Z">
          <w:r w:rsidRPr="007B6EB5" w:rsidDel="00332C78">
            <w:rPr>
              <w:rFonts w:ascii="Times New Roman" w:hAnsi="Times New Roman" w:cs="Times New Roman"/>
              <w:sz w:val="24"/>
              <w:szCs w:val="24"/>
              <w:rPrChange w:id="35" w:author="Steve Guest" w:date="2012-03-21T08:21:00Z">
                <w:rPr/>
              </w:rPrChange>
            </w:rPr>
            <w:delText>in its fifth edition t</w:delText>
          </w:r>
        </w:del>
        <w:r w:rsidRPr="007B6EB5">
          <w:rPr>
            <w:rFonts w:ascii="Times New Roman" w:hAnsi="Times New Roman" w:cs="Times New Roman"/>
            <w:sz w:val="24"/>
            <w:szCs w:val="24"/>
            <w:rPrChange w:id="36" w:author="Steve Guest" w:date="2012-03-21T08:21:00Z">
              <w:rPr/>
            </w:rPrChange>
          </w:rPr>
          <w:t>he IALA VTS Manual is acknowledged by the VTS community as being the most comprehensive guide to Vessel Traffic Services (VTS) as well as a point of reference for further detailed study.</w:t>
        </w:r>
      </w:ins>
    </w:p>
    <w:p w14:paraId="294AFC2A" w14:textId="77777777" w:rsidR="00D727DA" w:rsidRPr="007B6EB5" w:rsidRDefault="00D727DA" w:rsidP="00D727DA">
      <w:pPr>
        <w:pStyle w:val="BodyText"/>
        <w:rPr>
          <w:ins w:id="37" w:author="Steve Guest" w:date="2012-03-21T08:11:00Z"/>
          <w:rFonts w:ascii="Times New Roman" w:hAnsi="Times New Roman" w:cs="Times New Roman"/>
          <w:sz w:val="24"/>
          <w:szCs w:val="24"/>
          <w:rPrChange w:id="38" w:author="Steve Guest" w:date="2012-03-21T08:21:00Z">
            <w:rPr>
              <w:ins w:id="39" w:author="Steve Guest" w:date="2012-03-21T08:11:00Z"/>
            </w:rPr>
          </w:rPrChange>
        </w:rPr>
      </w:pPr>
      <w:ins w:id="40" w:author="Steve Guest" w:date="2012-03-21T08:11:00Z">
        <w:r w:rsidRPr="007B6EB5">
          <w:rPr>
            <w:rFonts w:ascii="Times New Roman" w:hAnsi="Times New Roman" w:cs="Times New Roman"/>
            <w:sz w:val="24"/>
            <w:szCs w:val="24"/>
            <w:rPrChange w:id="41" w:author="Steve Guest" w:date="2012-03-21T08:21:00Z">
              <w:rPr/>
            </w:rPrChange>
          </w:rPr>
          <w:t>The contents are aimed at a wide readership to encompass all who are in any way involved with the policy for provision, operation and effectiveness of VTS, including those with management responsibility at national level and those who deliver services to the mariner.</w:t>
        </w:r>
      </w:ins>
    </w:p>
    <w:p w14:paraId="3CB899CB" w14:textId="77777777" w:rsidR="007B6EB5" w:rsidRDefault="007B6EB5" w:rsidP="007B6EB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42" w:author="Steve Guest" w:date="2012-03-21T08:22:00Z"/>
        </w:rPr>
      </w:pPr>
      <w:ins w:id="43" w:author="Steve Guest" w:date="2012-03-21T08:24:00Z">
        <w:r>
          <w:t>Objectives</w:t>
        </w:r>
      </w:ins>
      <w:ins w:id="44" w:author="Steve Guest" w:date="2012-03-21T08:22:00Z">
        <w:r>
          <w:t xml:space="preserve"> of a VTS</w:t>
        </w:r>
      </w:ins>
    </w:p>
    <w:p w14:paraId="10F0E5FA" w14:textId="77777777" w:rsidR="007B6EB5" w:rsidDel="00332C78" w:rsidRDefault="007B6EB5" w:rsidP="007B6EB5">
      <w:pPr>
        <w:pStyle w:val="PARAGRAPH"/>
        <w:jc w:val="left"/>
        <w:rPr>
          <w:ins w:id="45" w:author="Steve Guest" w:date="2012-03-21T08:22:00Z"/>
          <w:del w:id="46" w:author="VTSProgram" w:date="2012-03-22T06:29:00Z"/>
          <w:i/>
        </w:rPr>
      </w:pPr>
      <w:ins w:id="47" w:author="Steve Guest" w:date="2012-03-21T08:22:00Z">
        <w:del w:id="48" w:author="VTSProgram" w:date="2012-03-22T06:29:00Z">
          <w:r w:rsidDel="00332C78">
            <w:delText xml:space="preserve">According to the VTS Manual, section </w:delText>
          </w:r>
        </w:del>
      </w:ins>
      <w:ins w:id="49" w:author="Steve Guest" w:date="2012-03-21T08:23:00Z">
        <w:del w:id="50" w:author="VTSProgram" w:date="2012-03-22T06:29:00Z">
          <w:r w:rsidDel="00332C78">
            <w:delText>0401</w:delText>
          </w:r>
        </w:del>
      </w:ins>
      <w:ins w:id="51" w:author="Steve Guest" w:date="2012-03-21T08:22:00Z">
        <w:del w:id="52" w:author="VTSProgram" w:date="2012-03-22T06:29:00Z">
          <w:r w:rsidDel="00332C78">
            <w:delText>:</w:delText>
          </w:r>
        </w:del>
      </w:ins>
    </w:p>
    <w:p w14:paraId="04B36A83" w14:textId="77777777" w:rsidR="007B6EB5" w:rsidRPr="007B6EB5" w:rsidRDefault="007B6EB5" w:rsidP="007B6EB5">
      <w:pPr>
        <w:pStyle w:val="BodyText"/>
        <w:rPr>
          <w:ins w:id="53" w:author="Steve Guest" w:date="2012-03-21T08:23:00Z"/>
          <w:rFonts w:ascii="Times New Roman" w:hAnsi="Times New Roman" w:cs="Times New Roman"/>
          <w:sz w:val="24"/>
          <w:szCs w:val="24"/>
          <w:rPrChange w:id="54" w:author="Steve Guest" w:date="2012-03-21T08:23:00Z">
            <w:rPr>
              <w:ins w:id="55" w:author="Steve Guest" w:date="2012-03-21T08:23:00Z"/>
            </w:rPr>
          </w:rPrChange>
        </w:rPr>
      </w:pPr>
      <w:ins w:id="56" w:author="Steve Guest" w:date="2012-03-21T08:23:00Z">
        <w:r w:rsidRPr="007B6EB5">
          <w:rPr>
            <w:rFonts w:ascii="Times New Roman" w:hAnsi="Times New Roman" w:cs="Times New Roman"/>
            <w:sz w:val="24"/>
            <w:szCs w:val="24"/>
            <w:rPrChange w:id="57" w:author="Steve Guest" w:date="2012-03-21T08:23:00Z">
              <w:rPr/>
            </w:rPrChange>
          </w:rPr>
          <w:t>At its simplest, the main objectives of a VTS are to:</w:t>
        </w:r>
      </w:ins>
    </w:p>
    <w:p w14:paraId="7209CA06" w14:textId="77777777" w:rsidR="007B6EB5" w:rsidRPr="00332C78" w:rsidRDefault="007B6EB5" w:rsidP="007B6EB5">
      <w:pPr>
        <w:pStyle w:val="Bullet1"/>
        <w:rPr>
          <w:ins w:id="58" w:author="Steve Guest" w:date="2012-03-21T08:23:00Z"/>
          <w:rFonts w:ascii="Times New Roman" w:hAnsi="Times New Roman" w:cs="Times New Roman"/>
          <w:sz w:val="24"/>
          <w:szCs w:val="24"/>
          <w:highlight w:val="yellow"/>
          <w:rPrChange w:id="59" w:author="VTSProgram" w:date="2012-03-22T06:31:00Z">
            <w:rPr>
              <w:ins w:id="60" w:author="Steve Guest" w:date="2012-03-21T08:23:00Z"/>
            </w:rPr>
          </w:rPrChange>
        </w:rPr>
      </w:pPr>
      <w:ins w:id="61" w:author="Steve Guest" w:date="2012-03-21T08:23:00Z">
        <w:r w:rsidRPr="00332C78">
          <w:rPr>
            <w:rFonts w:ascii="Times New Roman" w:hAnsi="Times New Roman" w:cs="Times New Roman"/>
            <w:sz w:val="24"/>
            <w:szCs w:val="24"/>
            <w:highlight w:val="yellow"/>
            <w:rPrChange w:id="62" w:author="VTSProgram" w:date="2012-03-22T06:31:00Z">
              <w:rPr/>
            </w:rPrChange>
          </w:rPr>
          <w:t>aid the mariner in the safe use of navigable waterways;</w:t>
        </w:r>
      </w:ins>
    </w:p>
    <w:p w14:paraId="7C984F59" w14:textId="77777777" w:rsidR="007B6EB5" w:rsidRPr="00332C78" w:rsidRDefault="007B6EB5" w:rsidP="007B6EB5">
      <w:pPr>
        <w:pStyle w:val="Bullet1"/>
        <w:rPr>
          <w:ins w:id="63" w:author="Steve Guest" w:date="2012-03-21T08:23:00Z"/>
          <w:rFonts w:ascii="Times New Roman" w:hAnsi="Times New Roman" w:cs="Times New Roman"/>
          <w:sz w:val="24"/>
          <w:szCs w:val="24"/>
          <w:highlight w:val="yellow"/>
          <w:rPrChange w:id="64" w:author="VTSProgram" w:date="2012-03-22T06:31:00Z">
            <w:rPr>
              <w:ins w:id="65" w:author="Steve Guest" w:date="2012-03-21T08:23:00Z"/>
            </w:rPr>
          </w:rPrChange>
        </w:rPr>
      </w:pPr>
      <w:ins w:id="66" w:author="Steve Guest" w:date="2012-03-21T08:23:00Z">
        <w:r w:rsidRPr="00332C78">
          <w:rPr>
            <w:rFonts w:ascii="Times New Roman" w:hAnsi="Times New Roman" w:cs="Times New Roman"/>
            <w:sz w:val="24"/>
            <w:szCs w:val="24"/>
            <w:highlight w:val="yellow"/>
            <w:rPrChange w:id="67" w:author="VTSProgram" w:date="2012-03-22T06:31:00Z">
              <w:rPr/>
            </w:rPrChange>
          </w:rPr>
          <w:t xml:space="preserve">afford unhindered access to pursue commercial and leisure activities; and </w:t>
        </w:r>
      </w:ins>
    </w:p>
    <w:p w14:paraId="7A28FD3E" w14:textId="77777777" w:rsidR="007B6EB5" w:rsidRPr="00332C78" w:rsidRDefault="007B6EB5" w:rsidP="007B6EB5">
      <w:pPr>
        <w:pStyle w:val="Bullet1"/>
        <w:rPr>
          <w:ins w:id="68" w:author="Steve Guest" w:date="2012-03-21T08:23:00Z"/>
          <w:rFonts w:ascii="Times New Roman" w:hAnsi="Times New Roman" w:cs="Times New Roman"/>
          <w:sz w:val="24"/>
          <w:szCs w:val="24"/>
          <w:highlight w:val="yellow"/>
          <w:rPrChange w:id="69" w:author="VTSProgram" w:date="2012-03-22T06:31:00Z">
            <w:rPr>
              <w:ins w:id="70" w:author="Steve Guest" w:date="2012-03-21T08:23:00Z"/>
            </w:rPr>
          </w:rPrChange>
        </w:rPr>
      </w:pPr>
      <w:proofErr w:type="gramStart"/>
      <w:ins w:id="71" w:author="Steve Guest" w:date="2012-03-21T08:23:00Z">
        <w:r w:rsidRPr="00332C78">
          <w:rPr>
            <w:rFonts w:ascii="Times New Roman" w:hAnsi="Times New Roman" w:cs="Times New Roman"/>
            <w:sz w:val="24"/>
            <w:szCs w:val="24"/>
            <w:highlight w:val="yellow"/>
            <w:rPrChange w:id="72" w:author="VTSProgram" w:date="2012-03-22T06:31:00Z">
              <w:rPr/>
            </w:rPrChange>
          </w:rPr>
          <w:t>contribute</w:t>
        </w:r>
        <w:proofErr w:type="gramEnd"/>
        <w:r w:rsidRPr="00332C78">
          <w:rPr>
            <w:rFonts w:ascii="Times New Roman" w:hAnsi="Times New Roman" w:cs="Times New Roman"/>
            <w:sz w:val="24"/>
            <w:szCs w:val="24"/>
            <w:highlight w:val="yellow"/>
            <w:rPrChange w:id="73" w:author="VTSProgram" w:date="2012-03-22T06:31:00Z">
              <w:rPr/>
            </w:rPrChange>
          </w:rPr>
          <w:t xml:space="preserve"> to keeping the seas and adjacent environment free from pollution.</w:t>
        </w:r>
      </w:ins>
    </w:p>
    <w:p w14:paraId="118833BB" w14:textId="77777777" w:rsidR="007B6EB5" w:rsidRPr="007B6EB5" w:rsidRDefault="007B6EB5" w:rsidP="007B6EB5">
      <w:pPr>
        <w:pStyle w:val="BodyText"/>
        <w:rPr>
          <w:ins w:id="74" w:author="Steve Guest" w:date="2012-03-21T08:22:00Z"/>
          <w:rFonts w:ascii="Times New Roman" w:hAnsi="Times New Roman" w:cs="Times New Roman"/>
          <w:sz w:val="24"/>
          <w:szCs w:val="24"/>
        </w:rPr>
      </w:pPr>
      <w:ins w:id="75" w:author="Steve Guest" w:date="2012-03-21T08:23:00Z">
        <w:r w:rsidRPr="007B6EB5">
          <w:rPr>
            <w:rFonts w:ascii="Times New Roman" w:hAnsi="Times New Roman" w:cs="Times New Roman"/>
            <w:sz w:val="24"/>
            <w:szCs w:val="24"/>
            <w:rPrChange w:id="76" w:author="Steve Guest" w:date="2012-03-21T08:23:00Z">
              <w:rPr/>
            </w:rPrChange>
          </w:rPr>
          <w:t>Experience shows that, in general, these ideals are subject to potentially greater and more intense risks in coastal waters particularly at shipping congestion points and at the interface with ports and estuaries.  The benefits derived from VTS can be of considerable value and, when properly implemented, outweigh the costs of provision</w:t>
        </w:r>
      </w:ins>
      <w:ins w:id="77" w:author="Steve Guest" w:date="2012-03-21T08:22:00Z">
        <w:r w:rsidRPr="007B6EB5">
          <w:rPr>
            <w:rFonts w:ascii="Times New Roman" w:hAnsi="Times New Roman" w:cs="Times New Roman"/>
            <w:sz w:val="24"/>
            <w:szCs w:val="24"/>
          </w:rPr>
          <w:t>.</w:t>
        </w:r>
      </w:ins>
    </w:p>
    <w:p w14:paraId="31353851" w14:textId="77777777" w:rsidR="007B6EB5" w:rsidRDefault="007B6EB5" w:rsidP="007B6EB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78" w:author="Steve Guest" w:date="2012-03-21T08:25:00Z"/>
        </w:rPr>
      </w:pPr>
      <w:bookmarkStart w:id="79" w:name="_Toc161125495"/>
      <w:bookmarkStart w:id="80" w:name="_Toc182538822"/>
      <w:bookmarkStart w:id="81" w:name="_Toc309032216"/>
      <w:bookmarkStart w:id="82" w:name="_Toc309122409"/>
      <w:bookmarkStart w:id="83" w:name="_Toc309123393"/>
      <w:bookmarkStart w:id="84" w:name="_Toc193872203"/>
      <w:ins w:id="85" w:author="Steve Guest" w:date="2012-03-21T08:26:00Z">
        <w:r>
          <w:t>Functions</w:t>
        </w:r>
      </w:ins>
      <w:ins w:id="86" w:author="Steve Guest" w:date="2012-03-21T08:25:00Z">
        <w:r>
          <w:t xml:space="preserve"> of a VTS</w:t>
        </w:r>
      </w:ins>
    </w:p>
    <w:bookmarkEnd w:id="79"/>
    <w:bookmarkEnd w:id="80"/>
    <w:bookmarkEnd w:id="81"/>
    <w:bookmarkEnd w:id="82"/>
    <w:bookmarkEnd w:id="83"/>
    <w:bookmarkEnd w:id="84"/>
    <w:p w14:paraId="61BE5BC8" w14:textId="77777777" w:rsidR="007B6EB5" w:rsidDel="00332C78" w:rsidRDefault="007B6EB5" w:rsidP="007B6EB5">
      <w:pPr>
        <w:pStyle w:val="PARAGRAPH"/>
        <w:jc w:val="left"/>
        <w:rPr>
          <w:ins w:id="87" w:author="Steve Guest" w:date="2012-03-21T08:26:00Z"/>
          <w:del w:id="88" w:author="VTSProgram" w:date="2012-03-22T06:29:00Z"/>
          <w:i/>
        </w:rPr>
      </w:pPr>
      <w:ins w:id="89" w:author="Steve Guest" w:date="2012-03-21T08:26:00Z">
        <w:del w:id="90" w:author="VTSProgram" w:date="2012-03-22T06:29:00Z">
          <w:r w:rsidDel="00332C78">
            <w:delText>According to the VTS Manual, section 0402:</w:delText>
          </w:r>
        </w:del>
      </w:ins>
    </w:p>
    <w:p w14:paraId="5ED3F81F" w14:textId="77777777" w:rsidR="007B6EB5" w:rsidRPr="007B6EB5" w:rsidRDefault="007B6EB5" w:rsidP="007B6EB5">
      <w:pPr>
        <w:pStyle w:val="BodyText"/>
        <w:rPr>
          <w:ins w:id="91" w:author="Steve Guest" w:date="2012-03-21T08:25:00Z"/>
          <w:rFonts w:ascii="Times New Roman" w:hAnsi="Times New Roman" w:cs="Times New Roman"/>
          <w:sz w:val="24"/>
          <w:szCs w:val="24"/>
          <w:rPrChange w:id="92" w:author="Steve Guest" w:date="2012-03-21T08:27:00Z">
            <w:rPr>
              <w:ins w:id="93" w:author="Steve Guest" w:date="2012-03-21T08:25:00Z"/>
            </w:rPr>
          </w:rPrChange>
        </w:rPr>
      </w:pPr>
      <w:ins w:id="94" w:author="Steve Guest" w:date="2012-03-21T08:25:00Z">
        <w:r w:rsidRPr="007B6EB5">
          <w:rPr>
            <w:rFonts w:ascii="Times New Roman" w:hAnsi="Times New Roman" w:cs="Times New Roman"/>
            <w:sz w:val="24"/>
            <w:szCs w:val="24"/>
            <w:rPrChange w:id="95" w:author="Steve Guest" w:date="2012-03-21T08:27:00Z">
              <w:rPr/>
            </w:rPrChange>
          </w:rPr>
          <w:t xml:space="preserve">VTS functions - can be subdivided into internal and external functions.  Internal functions are the preparatory activities that have to be performed to enable a VTS to operate.  These include data collection, data evaluation and decision-making.  External functions are activities executed with the purpose of influencing the traffic characteristics.  They relate to the primary traffic management functions of rule-making, allocation of space, routine control </w:t>
        </w:r>
        <w:r w:rsidRPr="007B6EB5">
          <w:rPr>
            <w:rFonts w:ascii="Times New Roman" w:hAnsi="Times New Roman" w:cs="Times New Roman"/>
            <w:sz w:val="24"/>
            <w:szCs w:val="24"/>
            <w:rPrChange w:id="96" w:author="Steve Guest" w:date="2012-03-21T08:27:00Z">
              <w:rPr/>
            </w:rPrChange>
          </w:rPr>
          <w:lastRenderedPageBreak/>
          <w:t>of vessels and manoeuvres to avoid collisions, as well as to other management functions such as enforcement, remedial and ancillary activities.</w:t>
        </w:r>
      </w:ins>
    </w:p>
    <w:p w14:paraId="04E2AFC2" w14:textId="77777777" w:rsidR="007B6EB5" w:rsidRPr="007B6EB5" w:rsidRDefault="007B6EB5" w:rsidP="007B6EB5">
      <w:pPr>
        <w:pStyle w:val="BodyText"/>
        <w:rPr>
          <w:ins w:id="97" w:author="Steve Guest" w:date="2012-03-21T08:25:00Z"/>
          <w:rFonts w:ascii="Times New Roman" w:hAnsi="Times New Roman" w:cs="Times New Roman"/>
          <w:sz w:val="24"/>
          <w:szCs w:val="24"/>
          <w:rPrChange w:id="98" w:author="Steve Guest" w:date="2012-03-21T08:27:00Z">
            <w:rPr>
              <w:ins w:id="99" w:author="Steve Guest" w:date="2012-03-21T08:25:00Z"/>
            </w:rPr>
          </w:rPrChange>
        </w:rPr>
      </w:pPr>
      <w:ins w:id="100" w:author="Steve Guest" w:date="2012-03-21T08:25:00Z">
        <w:r w:rsidRPr="007B6EB5">
          <w:rPr>
            <w:rFonts w:ascii="Times New Roman" w:hAnsi="Times New Roman" w:cs="Times New Roman"/>
            <w:sz w:val="24"/>
            <w:szCs w:val="24"/>
            <w:rPrChange w:id="101" w:author="Steve Guest" w:date="2012-03-21T08:27:00Z">
              <w:rPr/>
            </w:rPrChange>
          </w:rPr>
          <w:t>Amongst the most important functions that a VTS may carry out are those related to, contributing to and thereby enhancing:</w:t>
        </w:r>
      </w:ins>
    </w:p>
    <w:p w14:paraId="077D4793" w14:textId="77777777" w:rsidR="007B6EB5" w:rsidRPr="007B6EB5" w:rsidRDefault="007B6EB5" w:rsidP="007B6EB5">
      <w:pPr>
        <w:pStyle w:val="Bullet1"/>
        <w:rPr>
          <w:ins w:id="102" w:author="Steve Guest" w:date="2012-03-21T08:25:00Z"/>
          <w:rFonts w:ascii="Times New Roman" w:hAnsi="Times New Roman" w:cs="Times New Roman"/>
          <w:spacing w:val="46"/>
          <w:sz w:val="24"/>
          <w:szCs w:val="24"/>
          <w:rPrChange w:id="103" w:author="Steve Guest" w:date="2012-03-21T08:27:00Z">
            <w:rPr>
              <w:ins w:id="104" w:author="Steve Guest" w:date="2012-03-21T08:25:00Z"/>
              <w:spacing w:val="46"/>
            </w:rPr>
          </w:rPrChange>
        </w:rPr>
      </w:pPr>
      <w:ins w:id="105" w:author="Steve Guest" w:date="2012-03-21T08:25:00Z">
        <w:r w:rsidRPr="007B6EB5">
          <w:rPr>
            <w:rFonts w:ascii="Times New Roman" w:hAnsi="Times New Roman" w:cs="Times New Roman"/>
            <w:sz w:val="24"/>
            <w:szCs w:val="24"/>
            <w:rPrChange w:id="106" w:author="Steve Guest" w:date="2012-03-21T08:27:00Z">
              <w:rPr/>
            </w:rPrChange>
          </w:rPr>
          <w:t>Safety of life at sea;</w:t>
        </w:r>
      </w:ins>
    </w:p>
    <w:p w14:paraId="6C2F7850" w14:textId="77777777" w:rsidR="007B6EB5" w:rsidRPr="007B6EB5" w:rsidRDefault="007B6EB5" w:rsidP="007B6EB5">
      <w:pPr>
        <w:pStyle w:val="Bullet1"/>
        <w:rPr>
          <w:ins w:id="107" w:author="Steve Guest" w:date="2012-03-21T08:25:00Z"/>
          <w:rFonts w:ascii="Times New Roman" w:hAnsi="Times New Roman" w:cs="Times New Roman"/>
          <w:spacing w:val="46"/>
          <w:sz w:val="24"/>
          <w:szCs w:val="24"/>
          <w:rPrChange w:id="108" w:author="Steve Guest" w:date="2012-03-21T08:27:00Z">
            <w:rPr>
              <w:ins w:id="109" w:author="Steve Guest" w:date="2012-03-21T08:25:00Z"/>
              <w:spacing w:val="46"/>
            </w:rPr>
          </w:rPrChange>
        </w:rPr>
      </w:pPr>
      <w:ins w:id="110" w:author="Steve Guest" w:date="2012-03-21T08:25:00Z">
        <w:r w:rsidRPr="007B6EB5">
          <w:rPr>
            <w:rFonts w:ascii="Times New Roman" w:hAnsi="Times New Roman" w:cs="Times New Roman"/>
            <w:sz w:val="24"/>
            <w:szCs w:val="24"/>
            <w:rPrChange w:id="111" w:author="Steve Guest" w:date="2012-03-21T08:27:00Z">
              <w:rPr/>
            </w:rPrChange>
          </w:rPr>
          <w:t>Safety of navigation;</w:t>
        </w:r>
      </w:ins>
    </w:p>
    <w:p w14:paraId="742791D1" w14:textId="77777777" w:rsidR="007B6EB5" w:rsidRPr="007B6EB5" w:rsidRDefault="007B6EB5" w:rsidP="007B6EB5">
      <w:pPr>
        <w:pStyle w:val="Bullet1"/>
        <w:rPr>
          <w:ins w:id="112" w:author="Steve Guest" w:date="2012-03-21T08:25:00Z"/>
          <w:rFonts w:ascii="Times New Roman" w:hAnsi="Times New Roman" w:cs="Times New Roman"/>
          <w:spacing w:val="46"/>
          <w:sz w:val="24"/>
          <w:szCs w:val="24"/>
          <w:rPrChange w:id="113" w:author="Steve Guest" w:date="2012-03-21T08:27:00Z">
            <w:rPr>
              <w:ins w:id="114" w:author="Steve Guest" w:date="2012-03-21T08:25:00Z"/>
              <w:spacing w:val="46"/>
            </w:rPr>
          </w:rPrChange>
        </w:rPr>
      </w:pPr>
      <w:ins w:id="115" w:author="Steve Guest" w:date="2012-03-21T08:25:00Z">
        <w:r w:rsidRPr="007B6EB5">
          <w:rPr>
            <w:rFonts w:ascii="Times New Roman" w:hAnsi="Times New Roman" w:cs="Times New Roman"/>
            <w:sz w:val="24"/>
            <w:szCs w:val="24"/>
            <w:rPrChange w:id="116" w:author="Steve Guest" w:date="2012-03-21T08:27:00Z">
              <w:rPr/>
            </w:rPrChange>
          </w:rPr>
          <w:t>Efficiency of vessel traffic movement;</w:t>
        </w:r>
      </w:ins>
    </w:p>
    <w:p w14:paraId="2D11E966" w14:textId="77777777" w:rsidR="007B6EB5" w:rsidRPr="007B6EB5" w:rsidRDefault="007B6EB5" w:rsidP="007B6EB5">
      <w:pPr>
        <w:pStyle w:val="Bullet1"/>
        <w:rPr>
          <w:ins w:id="117" w:author="Steve Guest" w:date="2012-03-21T08:25:00Z"/>
          <w:rFonts w:ascii="Times New Roman" w:hAnsi="Times New Roman" w:cs="Times New Roman"/>
          <w:spacing w:val="46"/>
          <w:sz w:val="24"/>
          <w:szCs w:val="24"/>
          <w:rPrChange w:id="118" w:author="Steve Guest" w:date="2012-03-21T08:27:00Z">
            <w:rPr>
              <w:ins w:id="119" w:author="Steve Guest" w:date="2012-03-21T08:25:00Z"/>
              <w:spacing w:val="46"/>
            </w:rPr>
          </w:rPrChange>
        </w:rPr>
      </w:pPr>
      <w:ins w:id="120" w:author="Steve Guest" w:date="2012-03-21T08:25:00Z">
        <w:r w:rsidRPr="007B6EB5">
          <w:rPr>
            <w:rFonts w:ascii="Times New Roman" w:hAnsi="Times New Roman" w:cs="Times New Roman"/>
            <w:sz w:val="24"/>
            <w:szCs w:val="24"/>
            <w:rPrChange w:id="121" w:author="Steve Guest" w:date="2012-03-21T08:27:00Z">
              <w:rPr/>
            </w:rPrChange>
          </w:rPr>
          <w:t>Protection of the marine environment;</w:t>
        </w:r>
      </w:ins>
    </w:p>
    <w:p w14:paraId="2333CC3E" w14:textId="77777777" w:rsidR="007B6EB5" w:rsidRPr="007B6EB5" w:rsidRDefault="007B6EB5" w:rsidP="007B6EB5">
      <w:pPr>
        <w:pStyle w:val="Bullet1"/>
        <w:rPr>
          <w:ins w:id="122" w:author="Steve Guest" w:date="2012-03-21T08:25:00Z"/>
          <w:rFonts w:ascii="Times New Roman" w:hAnsi="Times New Roman" w:cs="Times New Roman"/>
          <w:spacing w:val="46"/>
          <w:sz w:val="24"/>
          <w:szCs w:val="24"/>
          <w:rPrChange w:id="123" w:author="Steve Guest" w:date="2012-03-21T08:27:00Z">
            <w:rPr>
              <w:ins w:id="124" w:author="Steve Guest" w:date="2012-03-21T08:25:00Z"/>
              <w:spacing w:val="46"/>
            </w:rPr>
          </w:rPrChange>
        </w:rPr>
      </w:pPr>
      <w:ins w:id="125" w:author="Steve Guest" w:date="2012-03-21T08:25:00Z">
        <w:r w:rsidRPr="007B6EB5">
          <w:rPr>
            <w:rFonts w:ascii="Times New Roman" w:hAnsi="Times New Roman" w:cs="Times New Roman"/>
            <w:sz w:val="24"/>
            <w:szCs w:val="24"/>
            <w:rPrChange w:id="126" w:author="Steve Guest" w:date="2012-03-21T08:27:00Z">
              <w:rPr/>
            </w:rPrChange>
          </w:rPr>
          <w:t>Supporting maritime security;</w:t>
        </w:r>
      </w:ins>
    </w:p>
    <w:p w14:paraId="152F265E" w14:textId="77777777" w:rsidR="007B6EB5" w:rsidRPr="007B6EB5" w:rsidRDefault="007B6EB5" w:rsidP="007B6EB5">
      <w:pPr>
        <w:pStyle w:val="Bullet1"/>
        <w:rPr>
          <w:ins w:id="127" w:author="Steve Guest" w:date="2012-03-21T08:25:00Z"/>
          <w:rFonts w:ascii="Times New Roman" w:hAnsi="Times New Roman" w:cs="Times New Roman"/>
          <w:spacing w:val="46"/>
          <w:sz w:val="24"/>
          <w:szCs w:val="24"/>
          <w:rPrChange w:id="128" w:author="Steve Guest" w:date="2012-03-21T08:27:00Z">
            <w:rPr>
              <w:ins w:id="129" w:author="Steve Guest" w:date="2012-03-21T08:25:00Z"/>
              <w:spacing w:val="46"/>
            </w:rPr>
          </w:rPrChange>
        </w:rPr>
      </w:pPr>
      <w:ins w:id="130" w:author="Steve Guest" w:date="2012-03-21T08:25:00Z">
        <w:r w:rsidRPr="007B6EB5">
          <w:rPr>
            <w:rFonts w:ascii="Times New Roman" w:hAnsi="Times New Roman" w:cs="Times New Roman"/>
            <w:sz w:val="24"/>
            <w:szCs w:val="24"/>
            <w:rPrChange w:id="131" w:author="Steve Guest" w:date="2012-03-21T08:27:00Z">
              <w:rPr/>
            </w:rPrChange>
          </w:rPr>
          <w:t>Supporting law enforcement; and</w:t>
        </w:r>
      </w:ins>
    </w:p>
    <w:p w14:paraId="4CDF8E55" w14:textId="77777777" w:rsidR="00E84FB9" w:rsidRDefault="007B6EB5" w:rsidP="00E84FB9">
      <w:pPr>
        <w:pStyle w:val="Bullet1"/>
        <w:rPr>
          <w:ins w:id="132" w:author="Steve Guest" w:date="2012-03-21T08:31:00Z"/>
          <w:rFonts w:ascii="Times New Roman" w:hAnsi="Times New Roman" w:cs="Times New Roman"/>
          <w:spacing w:val="46"/>
          <w:sz w:val="24"/>
          <w:szCs w:val="24"/>
        </w:rPr>
      </w:pPr>
      <w:ins w:id="133" w:author="Steve Guest" w:date="2012-03-21T08:25:00Z">
        <w:r w:rsidRPr="007B6EB5">
          <w:rPr>
            <w:rFonts w:ascii="Times New Roman" w:hAnsi="Times New Roman" w:cs="Times New Roman"/>
            <w:sz w:val="24"/>
            <w:szCs w:val="24"/>
            <w:rPrChange w:id="134" w:author="Steve Guest" w:date="2012-03-21T08:27:00Z">
              <w:rPr/>
            </w:rPrChange>
          </w:rPr>
          <w:t>Protection of adjacent communities and infrastructure.</w:t>
        </w:r>
      </w:ins>
    </w:p>
    <w:p w14:paraId="376436D6" w14:textId="77777777" w:rsidR="00E84FB9" w:rsidRPr="00313A00" w:rsidRDefault="00650955"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35" w:author="Steve Guest" w:date="2012-03-21T08:31:00Z"/>
          <w:highlight w:val="yellow"/>
          <w:rPrChange w:id="136" w:author="VTSProgram" w:date="2012-03-22T06:43:00Z">
            <w:rPr>
              <w:ins w:id="137" w:author="Steve Guest" w:date="2012-03-21T08:31:00Z"/>
            </w:rPr>
          </w:rPrChange>
        </w:rPr>
      </w:pPr>
      <w:ins w:id="138" w:author="VTSProgram" w:date="2012-03-22T06:40:00Z">
        <w:r w:rsidRPr="00313A00">
          <w:rPr>
            <w:highlight w:val="yellow"/>
            <w:rPrChange w:id="139" w:author="VTSProgram" w:date="2012-03-22T06:43:00Z">
              <w:rPr/>
            </w:rPrChange>
          </w:rPr>
          <w:t xml:space="preserve">Types of </w:t>
        </w:r>
      </w:ins>
      <w:ins w:id="140" w:author="VTSProgram" w:date="2012-03-22T06:41:00Z">
        <w:r w:rsidRPr="00313A00">
          <w:rPr>
            <w:highlight w:val="yellow"/>
            <w:rPrChange w:id="141" w:author="VTSProgram" w:date="2012-03-22T06:43:00Z">
              <w:rPr/>
            </w:rPrChange>
          </w:rPr>
          <w:t>VTS s</w:t>
        </w:r>
      </w:ins>
      <w:ins w:id="142" w:author="VTSProgram" w:date="2012-03-22T06:40:00Z">
        <w:r w:rsidRPr="00313A00">
          <w:rPr>
            <w:highlight w:val="yellow"/>
            <w:rPrChange w:id="143" w:author="VTSProgram" w:date="2012-03-22T06:43:00Z">
              <w:rPr/>
            </w:rPrChange>
          </w:rPr>
          <w:t>ervices</w:t>
        </w:r>
      </w:ins>
      <w:ins w:id="144" w:author="Steve Guest" w:date="2012-03-21T08:31:00Z">
        <w:del w:id="145" w:author="VTSProgram" w:date="2012-03-22T06:40:00Z">
          <w:r w:rsidR="00E84FB9" w:rsidRPr="00313A00" w:rsidDel="00650955">
            <w:rPr>
              <w:highlight w:val="yellow"/>
              <w:rPrChange w:id="146" w:author="VTSProgram" w:date="2012-03-22T06:43:00Z">
                <w:rPr/>
              </w:rPrChange>
            </w:rPr>
            <w:delText>Overview of VTS types</w:delText>
          </w:r>
        </w:del>
      </w:ins>
    </w:p>
    <w:p w14:paraId="4CB4A567" w14:textId="77777777" w:rsidR="005E0499" w:rsidRDefault="005E0499">
      <w:pPr>
        <w:pStyle w:val="Bullet1"/>
        <w:numPr>
          <w:ilvl w:val="0"/>
          <w:numId w:val="0"/>
        </w:numPr>
        <w:ind w:left="567"/>
        <w:rPr>
          <w:ins w:id="147" w:author="VTSProgram" w:date="2012-03-22T09:54:00Z"/>
        </w:rPr>
        <w:pPrChange w:id="148" w:author="Steve Guest" w:date="2012-03-21T08:31:00Z">
          <w:pPr>
            <w:pStyle w:val="Bullet1"/>
          </w:pPr>
        </w:pPrChange>
      </w:pPr>
    </w:p>
    <w:p w14:paraId="3F233836" w14:textId="33298145" w:rsidR="005E0499" w:rsidRPr="00475373" w:rsidRDefault="005741C6">
      <w:pPr>
        <w:ind w:left="360"/>
        <w:rPr>
          <w:ins w:id="149" w:author="VTSProgram" w:date="2012-03-22T09:54:00Z"/>
        </w:rPr>
        <w:pPrChange w:id="150" w:author="VTSProgram" w:date="2012-03-22T09:55:00Z">
          <w:pPr/>
        </w:pPrChange>
      </w:pPr>
      <w:r>
        <w:pict w14:anchorId="5586E5C4">
          <v:group id="Group 48" o:spid="_x0000_s1062" style="width:422.6pt;height:459.05pt;mso-position-horizontal-relative:char;mso-position-vertical-relative:line" coordorigin="-362415,-144966" coordsize="5367169,58301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">
            <v:rect id="AutoShape 626" o:spid="_x0000_s1063" style="position:absolute;left:-362415;top:-144966;width:5040630;height:58301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CdTzxgAA&#10;ANwAAAAPAAAAZHJzL2Rvd25yZXYueG1sRI9BawIxFITvBf9DeEIvRbNqkWVrFBEKQgviVsHeHsnr&#10;7tLNyzZJdf33Rij0OMzMN8xi1dtWnMmHxrGCyTgDQaydabhScPh4HeUgQkQ22DomBVcKsFoOHhZY&#10;GHfhPZ3LWIkE4VCggjrGrpAy6JoshrHriJP35bzFmKSvpPF4SXDbymmWzaXFhtNCjR1tatLf5a9V&#10;8PQ8t+Z4+rn6z/LtdNzlev0etFKPw379AiJSH//Df+2tUZDPZnA/k46AXN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JCdTzxgAAANwAAAAPAAAAAAAAAAAAAAAAAJcCAABkcnMv&#10;ZG93bnJldi54bWxQSwUGAAAAAAQABAD1AAAAigMAAAAA&#10;" filled="f" strokeweight="1.5pt">
              <o:lock v:ext="edit" aspectratio="t" text="t"/>
              <v:textbox>
                <w:txbxContent>
                  <w:p w14:paraId="493A3B28" w14:textId="77777777" w:rsidR="005E0499" w:rsidRDefault="005E0499" w:rsidP="005E0499">
                    <w:pPr>
                      <w:rPr>
                        <w:rFonts w:eastAsia="Times New Roman" w:cs="Times New Roman"/>
                      </w:rPr>
                    </w:pPr>
                  </w:p>
                  <w:p w14:paraId="59FC4618" w14:textId="77777777" w:rsidR="005E0499" w:rsidRDefault="005E0499" w:rsidP="005E0499">
                    <w:pPr>
                      <w:rPr>
                        <w:rFonts w:eastAsia="Times New Roman" w:cs="Times New Roman"/>
                      </w:rPr>
                    </w:pPr>
                  </w:p>
                  <w:p w14:paraId="3E19FB62" w14:textId="77777777" w:rsidR="005E0499" w:rsidRDefault="005E0499" w:rsidP="005E0499">
                    <w:pPr>
                      <w:rPr>
                        <w:rFonts w:eastAsia="Times New Roman" w:cs="Times New Roman"/>
                      </w:rPr>
                    </w:pPr>
                  </w:p>
                  <w:p w14:paraId="05CDB154" w14:textId="77777777" w:rsidR="005E0499" w:rsidRDefault="005E0499" w:rsidP="005E0499">
                    <w:pPr>
                      <w:rPr>
                        <w:rFonts w:eastAsia="Times New Roman" w:cs="Times New Roman"/>
                      </w:rPr>
                    </w:pPr>
                  </w:p>
                  <w:p w14:paraId="3F188502" w14:textId="77777777" w:rsidR="005E0499" w:rsidRDefault="005E0499" w:rsidP="005E0499">
                    <w:pPr>
                      <w:rPr>
                        <w:rFonts w:eastAsia="Times New Roman" w:cs="Times New Roman"/>
                      </w:rPr>
                    </w:pPr>
                  </w:p>
                  <w:p w14:paraId="2AB37EFC" w14:textId="77777777" w:rsidR="005E0499" w:rsidRDefault="005E0499" w:rsidP="005E0499">
                    <w:pPr>
                      <w:rPr>
                        <w:rFonts w:eastAsia="Times New Roman" w:cs="Times New Roman"/>
                      </w:rPr>
                    </w:pPr>
                  </w:p>
                  <w:p w14:paraId="431B5A8B" w14:textId="77777777" w:rsidR="005E0499" w:rsidRDefault="005E0499" w:rsidP="005E0499">
                    <w:pPr>
                      <w:rPr>
                        <w:rFonts w:eastAsia="Times New Roman" w:cs="Times New Roman"/>
                      </w:rPr>
                    </w:pPr>
                  </w:p>
                  <w:p w14:paraId="0B6D6DE7" w14:textId="77777777" w:rsidR="005E0499" w:rsidRDefault="005E0499" w:rsidP="005E0499">
                    <w:pPr>
                      <w:rPr>
                        <w:rFonts w:eastAsia="Times New Roman" w:cs="Times New Roman"/>
                      </w:rPr>
                    </w:pPr>
                  </w:p>
                  <w:p w14:paraId="001DDD83" w14:textId="77777777" w:rsidR="005E0499" w:rsidRDefault="005E0499" w:rsidP="005E0499">
                    <w:pPr>
                      <w:rPr>
                        <w:rFonts w:eastAsia="Times New Roman" w:cs="Times New Roman"/>
                      </w:rPr>
                    </w:pPr>
                  </w:p>
                  <w:p w14:paraId="14C78C9C" w14:textId="77777777" w:rsidR="005E0499" w:rsidRDefault="005E0499" w:rsidP="005E0499">
                    <w:pPr>
                      <w:rPr>
                        <w:rFonts w:eastAsia="Times New Roman" w:cs="Times New Roman"/>
                      </w:rPr>
                    </w:pPr>
                  </w:p>
                  <w:p w14:paraId="466A01FB" w14:textId="77777777" w:rsidR="005E0499" w:rsidRDefault="005E0499" w:rsidP="005E0499">
                    <w:pPr>
                      <w:rPr>
                        <w:rFonts w:eastAsia="Times New Roman" w:cs="Times New Roman"/>
                      </w:rPr>
                    </w:pPr>
                  </w:p>
                  <w:p w14:paraId="6BDAE310" w14:textId="77777777" w:rsidR="005E0499" w:rsidRDefault="005E0499" w:rsidP="005E0499">
                    <w:pPr>
                      <w:rPr>
                        <w:rFonts w:eastAsia="Times New Roman" w:cs="Times New Roman"/>
                      </w:rPr>
                    </w:pPr>
                  </w:p>
                  <w:p w14:paraId="4745C9E8" w14:textId="77777777" w:rsidR="005E0499" w:rsidRDefault="005E0499" w:rsidP="005E0499">
                    <w:pPr>
                      <w:rPr>
                        <w:rFonts w:eastAsia="Times New Roman" w:cs="Times New Roman"/>
                      </w:rPr>
                    </w:pPr>
                  </w:p>
                  <w:p w14:paraId="5B5FB51A" w14:textId="77777777" w:rsidR="005E0499" w:rsidRDefault="005E0499" w:rsidP="005E0499">
                    <w:pPr>
                      <w:rPr>
                        <w:rFonts w:eastAsia="Times New Roman" w:cs="Times New Roman"/>
                      </w:rPr>
                    </w:pPr>
                  </w:p>
                  <w:p w14:paraId="01B38EE6" w14:textId="77777777" w:rsidR="005E0499" w:rsidRDefault="005E0499" w:rsidP="005E0499">
                    <w:pPr>
                      <w:rPr>
                        <w:rFonts w:eastAsia="Times New Roman" w:cs="Times New Roman"/>
                      </w:rPr>
                    </w:pPr>
                  </w:p>
                  <w:p w14:paraId="607DC8F9" w14:textId="77777777" w:rsidR="005E0499" w:rsidRDefault="005E0499" w:rsidP="005E0499">
                    <w:pPr>
                      <w:rPr>
                        <w:rFonts w:eastAsia="Times New Roman" w:cs="Times New Roman"/>
                      </w:rPr>
                    </w:pPr>
                  </w:p>
                  <w:p w14:paraId="5493D3DF" w14:textId="77777777" w:rsidR="005E0499" w:rsidRDefault="005E0499" w:rsidP="005E0499">
                    <w:pPr>
                      <w:rPr>
                        <w:rFonts w:eastAsia="Times New Roman" w:cs="Times New Roman"/>
                      </w:rPr>
                    </w:pPr>
                  </w:p>
                  <w:p w14:paraId="4633F391" w14:textId="77777777" w:rsidR="005E0499" w:rsidRDefault="005E0499" w:rsidP="005E0499">
                    <w:pPr>
                      <w:rPr>
                        <w:rFonts w:eastAsia="Times New Roman" w:cs="Times New Roman"/>
                      </w:rPr>
                    </w:pPr>
                  </w:p>
                  <w:p w14:paraId="5213EE8C" w14:textId="77777777" w:rsidR="005E0499" w:rsidRDefault="005E0499" w:rsidP="005E0499">
                    <w:pPr>
                      <w:rPr>
                        <w:rFonts w:eastAsia="Times New Roman" w:cs="Times New Roman"/>
                      </w:rPr>
                    </w:pPr>
                  </w:p>
                  <w:p w14:paraId="61B347C6" w14:textId="77777777" w:rsidR="005E0499" w:rsidRDefault="005E0499" w:rsidP="005E0499">
                    <w:pPr>
                      <w:rPr>
                        <w:rFonts w:eastAsia="Times New Roman" w:cs="Times New Roman"/>
                      </w:rPr>
                    </w:pPr>
                  </w:p>
                  <w:p w14:paraId="35D56BBE" w14:textId="77777777" w:rsidR="005E0499" w:rsidRDefault="005E0499" w:rsidP="005E0499">
                    <w:pPr>
                      <w:rPr>
                        <w:rFonts w:eastAsia="Times New Roman" w:cs="Times New Roman"/>
                      </w:rPr>
                    </w:pPr>
                  </w:p>
                  <w:p w14:paraId="579338AE" w14:textId="77777777" w:rsidR="005E0499" w:rsidRDefault="005E0499" w:rsidP="005E0499">
                    <w:pPr>
                      <w:rPr>
                        <w:rFonts w:eastAsia="Times New Roman" w:cs="Times New Roman"/>
                      </w:rPr>
                    </w:pPr>
                  </w:p>
                </w:txbxContent>
              </v:textbox>
            </v:rect>
            <v:shapetype id="_x0000_t202" coordsize="21600,21600" o:spt="202" path="m0,0l0,21600,21600,21600,21600,0xe">
              <v:stroke joinstyle="miter"/>
              <v:path gradientshapeok="t" o:connecttype="rect"/>
            </v:shapetype>
            <v:shape id="Text Box 627" o:spid="_x0000_s1064" type="#_x0000_t202" style="position:absolute;left:1647323;top:339060;width:1159405;height:4171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SNecwwAA&#10;ANwAAAAPAAAAZHJzL2Rvd25yZXYueG1sRI9Pa8JAFMTvBb/D8gRvdVMbS4iuIoLBo/9Kr6/ZZzY0&#10;+zZktzF+e7dQ8DjMzG+Y5Xqwjeip87VjBW/TBARx6XTNlYLLefeagfABWWPjmBTcycN6NXpZYq7d&#10;jY/Un0IlIoR9jgpMCG0upS8NWfRT1xJH7+o6iyHKrpK6w1uE20bOkuRDWqw5LhhsaWuo/Dn9WgVz&#10;/3VI+/t3barss5DFYI/puVBqMh42CxCBhvAM/7f3WkH2nsLfmXgE5Oo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SNecwwAAANwAAAAPAAAAAAAAAAAAAAAAAJcCAABkcnMvZG93&#10;bnJldi54bWxQSwUGAAAAAAQABAD1AAAAhwMAAAAA&#10;" strokeweight="1.5pt">
              <o:lock v:ext="edit" aspectratio="t"/>
              <v:textbox>
                <w:txbxContent>
                  <w:p w14:paraId="7C218071" w14:textId="77777777" w:rsidR="005E0499" w:rsidRDefault="005E0499" w:rsidP="005E0499">
                    <w:pPr>
                      <w:pStyle w:val="NormalWeb"/>
                      <w:spacing w:before="0" w:beforeAutospacing="0" w:after="120" w:afterAutospacing="0" w:line="240" w:lineRule="exact"/>
                      <w:jc w:val="center"/>
                    </w:pPr>
                    <w:r>
                      <w:rPr>
                        <w:rFonts w:eastAsia="PMingLiU" w:cstheme="minorBidi"/>
                        <w:b/>
                        <w:bCs/>
                        <w:color w:val="000000" w:themeColor="text1"/>
                        <w:kern w:val="2"/>
                        <w:sz w:val="18"/>
                        <w:szCs w:val="18"/>
                        <w:lang w:val="en-US"/>
                      </w:rPr>
                      <w:t>Vessel Traffic Services</w:t>
                    </w:r>
                  </w:p>
                </w:txbxContent>
              </v:textbox>
            </v:shape>
            <v:shape id="Text Box 628" o:spid="_x0000_s1065" type="#_x0000_t202" style="position:absolute;left:4134752;top:756163;width:870002;height:1245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BHIHwwAA&#10;ANwAAAAPAAAAZHJzL2Rvd25yZXYueG1sRI9bi8IwFITfF/wP4Qi+ram3pXSNIoJlH73ssq9nm2NT&#10;bE5KE2v99xtB8HGYmW+Y5bq3teio9ZVjBZNxAoK4cLriUsH3afeegvABWWPtmBTcycN6NXhbYqbd&#10;jQ/UHUMpIoR9hgpMCE0mpS8MWfRj1xBH7+xaiyHKtpS6xVuE21pOk+RDWqw4LhhsaGuouByvVsHC&#10;/+7n3f2vMmX6k8u8t4f5KVdqNOw3nyAC9eEVfra/tIJ0toDHmXgE5O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BHIHwwAAANwAAAAPAAAAAAAAAAAAAAAAAJcCAABkcnMvZG93&#10;bnJldi54bWxQSwUGAAAAAAQABAD1AAAAhwMAAAAA&#10;" strokeweight="1.5pt">
              <o:lock v:ext="edit" aspectratio="t"/>
              <v:textbox>
                <w:txbxContent>
                  <w:p w14:paraId="15DC7DC8" w14:textId="77777777" w:rsidR="005E0499" w:rsidRDefault="005E0499" w:rsidP="005E0499">
                    <w:pPr>
                      <w:pStyle w:val="NormalWeb"/>
                      <w:spacing w:before="0" w:beforeAutospacing="0" w:after="120" w:afterAutospacing="0" w:line="240" w:lineRule="exact"/>
                      <w:jc w:val="center"/>
                    </w:pPr>
                    <w:r>
                      <w:rPr>
                        <w:rFonts w:eastAsia="PMingLiU" w:cstheme="minorBidi"/>
                        <w:color w:val="000000" w:themeColor="text1"/>
                        <w:kern w:val="2"/>
                        <w:sz w:val="18"/>
                        <w:szCs w:val="18"/>
                        <w:lang w:val="en-US"/>
                      </w:rPr>
                      <w:t>Local Port Services</w:t>
                    </w:r>
                  </w:p>
                </w:txbxContent>
              </v:textbox>
            </v:shape>
            <v:shape id="Text Box 629" o:spid="_x0000_s1066" type="#_x0000_t202" style="position:absolute;left:908868;top:2303292;width:807218;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0gdrxAAA&#10;ANwAAAAPAAAAZHJzL2Rvd25yZXYueG1sRI/RagIxFETfhf5DuIW+abYWl+3WKCqIYl+q9QNuk9vd&#10;pZubJYm6/r0RCj4OM3OGmc5724oz+dA4VvA6ykAQa2carhQcv9fDAkSIyAZbx6TgSgHms6fBFEvj&#10;Lryn8yFWIkE4lKigjrErpQy6Joth5Dri5P06bzEm6StpPF4S3LZynGW5tNhwWqixo1VN+u9wsgry&#10;5df7YhP0sfjc61W7a36uE+2VennuFx8gIvXxEf5vb42C4i2H+5l0BOTs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3NIHa8QAAADcAAAADwAAAAAAAAAAAAAAAACXAgAAZHJzL2Rv&#10;d25yZXYueG1sUEsFBgAAAAAEAAQA9QAAAIgDAAAAAA==&#10;" strokecolor="navy" strokeweight="1.5pt">
              <o:lock v:ext="edit" aspectratio="t"/>
              <v:textbox>
                <w:txbxContent>
                  <w:p w14:paraId="042E2EC7" w14:textId="77777777" w:rsidR="005E0499" w:rsidRDefault="005E0499" w:rsidP="005E0499">
                    <w:pPr>
                      <w:pStyle w:val="NormalWeb"/>
                      <w:tabs>
                        <w:tab w:val="left" w:pos="11199"/>
                      </w:tabs>
                      <w:spacing w:before="0" w:beforeAutospacing="0" w:after="0" w:afterAutospacing="0" w:line="240" w:lineRule="exact"/>
                      <w:jc w:val="center"/>
                    </w:pPr>
                    <w:r>
                      <w:rPr>
                        <w:rFonts w:cstheme="minorBidi"/>
                        <w:color w:val="0000FF"/>
                        <w:kern w:val="2"/>
                        <w:sz w:val="16"/>
                        <w:szCs w:val="16"/>
                      </w:rPr>
                      <w:t>Traffic</w:t>
                    </w:r>
                  </w:p>
                  <w:p w14:paraId="7AC53FBD" w14:textId="77777777" w:rsidR="005E0499" w:rsidRDefault="005E0499" w:rsidP="005E0499">
                    <w:pPr>
                      <w:pStyle w:val="NormalWeb"/>
                      <w:tabs>
                        <w:tab w:val="left" w:pos="11199"/>
                      </w:tabs>
                      <w:spacing w:before="0" w:beforeAutospacing="0" w:after="0" w:afterAutospacing="0" w:line="240" w:lineRule="exact"/>
                      <w:jc w:val="center"/>
                    </w:pPr>
                    <w:r>
                      <w:rPr>
                        <w:rFonts w:cstheme="minorBidi"/>
                        <w:color w:val="0000FF"/>
                        <w:kern w:val="2"/>
                        <w:sz w:val="16"/>
                        <w:szCs w:val="16"/>
                      </w:rPr>
                      <w:t>Organization</w:t>
                    </w:r>
                  </w:p>
                  <w:p w14:paraId="7C2B1F61" w14:textId="77777777" w:rsidR="005E0499" w:rsidRDefault="005E0499" w:rsidP="005E0499">
                    <w:pPr>
                      <w:pStyle w:val="NormalWeb"/>
                      <w:tabs>
                        <w:tab w:val="left" w:pos="11199"/>
                      </w:tabs>
                      <w:spacing w:before="0" w:beforeAutospacing="0" w:after="0" w:afterAutospacing="0" w:line="240" w:lineRule="exact"/>
                      <w:jc w:val="center"/>
                    </w:pPr>
                    <w:r>
                      <w:rPr>
                        <w:rFonts w:cstheme="minorBidi"/>
                        <w:color w:val="0000FF"/>
                        <w:kern w:val="2"/>
                        <w:sz w:val="16"/>
                        <w:szCs w:val="16"/>
                      </w:rPr>
                      <w:t>Service</w:t>
                    </w:r>
                  </w:p>
                </w:txbxContent>
              </v:textbox>
            </v:shape>
            <v:shape id="Text Box 630" o:spid="_x0000_s1067" type="#_x0000_t202" style="position:absolute;left:1828499;top:2303292;width:765363;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mknrwwAA&#10;ANwAAAAPAAAAZHJzL2Rvd25yZXYueG1sRI9Ba8JAFITvgv9heYI33VhtG6KrSMHgsWpLr8/sMxvM&#10;vg3ZNcZ/7xYKPQ4z8w2z2vS2Fh21vnKsYDZNQBAXTldcKvg67SYpCB+QNdaOScGDPGzWw8EKM+3u&#10;fKDuGEoRIewzVGBCaDIpfWHIop+6hjh6F9daDFG2pdQt3iPc1vIlSd6kxYrjgsGGPgwV1+PNKnj1&#10;P5+L7nGuTJl+5zLv7WFxypUaj/rtEkSgPvyH/9p7rSCdv8PvmXgE5PoJ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5mknrwwAAANwAAAAPAAAAAAAAAAAAAAAAAJcCAABkcnMvZG93&#10;bnJldi54bWxQSwUGAAAAAAQABAD1AAAAhwMAAAAA&#10;" strokeweight="1.5pt">
              <o:lock v:ext="edit" aspectratio="t"/>
              <v:textbox>
                <w:txbxContent>
                  <w:p w14:paraId="00E7C925" w14:textId="77777777" w:rsidR="005E0499" w:rsidRDefault="005E0499" w:rsidP="005E0499">
                    <w:pPr>
                      <w:pStyle w:val="NormalWeb"/>
                      <w:spacing w:before="0" w:beforeAutospacing="0" w:after="0" w:afterAutospacing="0" w:line="240" w:lineRule="exact"/>
                      <w:jc w:val="center"/>
                    </w:pPr>
                    <w:r>
                      <w:rPr>
                        <w:rFonts w:cstheme="minorBidi"/>
                        <w:color w:val="000000" w:themeColor="text1"/>
                        <w:kern w:val="2"/>
                        <w:sz w:val="16"/>
                        <w:szCs w:val="16"/>
                      </w:rPr>
                      <w:t>Information Service</w:t>
                    </w:r>
                  </w:p>
                </w:txbxContent>
              </v:textbox>
            </v:shape>
            <v:shape id="Text Box 631" o:spid="_x0000_s1068" type="#_x0000_t202" style="position:absolute;left:2780419;top:2301846;width:878971;height:5711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Bd2ZwQAA&#10;ANwAAAAPAAAAZHJzL2Rvd25yZXYueG1sRE/Pa8IwFL4P/B/CE3ZbUzc3SjWKDFZ2nHbi9dk8m2Lz&#10;UpKs1v9+OQx2/Ph+r7eT7cVIPnSOFSyyHARx43THrYLv+uOpABEissbeMSm4U4DtZvawxlK7G+9p&#10;PMRWpBAOJSowMQ6llKExZDFkbiBO3MV5izFB30rt8ZbCbS+f8/xNWuw4NRgc6N1Qcz38WAWv4fS1&#10;HO/nzrTFsZLVZPfLulLqcT7tViAiTfFf/Of+1AqKl7Q2nUlHQG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AXdmcEAAADcAAAADwAAAAAAAAAAAAAAAACXAgAAZHJzL2Rvd25y&#10;ZXYueG1sUEsFBgAAAAAEAAQA9QAAAIUDAAAAAA==&#10;" strokeweight="1.5pt">
              <o:lock v:ext="edit" aspectratio="t"/>
              <v:textbox>
                <w:txbxContent>
                  <w:p w14:paraId="717D8A84" w14:textId="77777777" w:rsidR="005E0499" w:rsidRDefault="005E0499" w:rsidP="005E0499">
                    <w:pPr>
                      <w:pStyle w:val="NormalWeb"/>
                      <w:spacing w:before="0" w:beforeAutospacing="0" w:after="0" w:afterAutospacing="0" w:line="240" w:lineRule="exact"/>
                      <w:jc w:val="center"/>
                    </w:pPr>
                    <w:r>
                      <w:rPr>
                        <w:rFonts w:eastAsia="PMingLiU" w:cstheme="minorBidi"/>
                        <w:color w:val="FF0000"/>
                        <w:kern w:val="2"/>
                        <w:sz w:val="16"/>
                        <w:szCs w:val="16"/>
                        <w:lang w:val="en-US"/>
                      </w:rPr>
                      <w:t>Navigational Assistance Service</w:t>
                    </w:r>
                  </w:p>
                </w:txbxContent>
              </v:textbox>
            </v:shape>
            <v:shape id="Text Box 632" o:spid="_x0000_s1069" type="#_x0000_t202" style="position:absolute;left:823961;top:840781;width:2762480;height:6918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ROhswAAA&#10;ANwAAAAPAAAAZHJzL2Rvd25yZXYueG1sRE/bisIwFHwX9h/CWdg3TVdBtJoWWRDEBcHqBxyaYxts&#10;TkoStf79ZkHwbYa5MetysJ24kw/GsYLvSQaCuHbacKPgfNqOFyBCRNbYOSYFTwpQFh+jNebaPfhI&#10;9yo2IpVwyFFBG2OfSxnqliyGieuJk3Zx3mJM1DdSe3ykctvJaZbNpUXDaaHFnn5aqq/VzSrw+255&#10;qIbbedqY31mWsDsao9TX57BZgYg0xLf5ld5pBYvZEv7PpCMgiz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ROhswAAAANwAAAAPAAAAAAAAAAAAAAAAAJcCAABkcnMvZG93bnJl&#10;di54bWxQSwUGAAAAAAQABAD1AAAAhAMAAAAA&#10;" stroked="f" strokeweight="1.5pt">
              <o:lock v:ext="edit" aspectratio="t"/>
              <v:textbox>
                <w:txbxContent>
                  <w:p w14:paraId="140D930F" w14:textId="77777777" w:rsidR="005E0499" w:rsidRDefault="005E0499" w:rsidP="005E0499">
                    <w:pPr>
                      <w:pStyle w:val="NormalWeb"/>
                      <w:spacing w:before="0" w:beforeAutospacing="0" w:after="0" w:afterAutospacing="0" w:line="300" w:lineRule="exact"/>
                      <w:jc w:val="both"/>
                    </w:pPr>
                    <w:r>
                      <w:rPr>
                        <w:rFonts w:cstheme="minorBidi"/>
                        <w:color w:val="000000" w:themeColor="text1"/>
                        <w:kern w:val="2"/>
                        <w:sz w:val="16"/>
                        <w:szCs w:val="16"/>
                      </w:rPr>
                      <w:t xml:space="preserve">                            Safe use of the waterway</w:t>
                    </w:r>
                  </w:p>
                  <w:p w14:paraId="67CF52E1" w14:textId="77777777" w:rsidR="005E0499" w:rsidRDefault="005E0499" w:rsidP="005E0499">
                    <w:pPr>
                      <w:pStyle w:val="NormalWeb"/>
                      <w:spacing w:before="0" w:beforeAutospacing="0" w:after="0" w:afterAutospacing="0" w:line="300" w:lineRule="exact"/>
                      <w:jc w:val="both"/>
                    </w:pPr>
                    <w:r>
                      <w:rPr>
                        <w:rFonts w:cstheme="minorBidi"/>
                        <w:color w:val="000000" w:themeColor="text1"/>
                        <w:kern w:val="2"/>
                        <w:sz w:val="16"/>
                        <w:szCs w:val="16"/>
                      </w:rPr>
                      <w:t xml:space="preserve">                        Efficiency of traffic movement</w:t>
                    </w:r>
                  </w:p>
                  <w:p w14:paraId="17AB76EE" w14:textId="77777777" w:rsidR="005E0499" w:rsidRDefault="005E0499" w:rsidP="005E0499">
                    <w:pPr>
                      <w:pStyle w:val="NormalWeb"/>
                      <w:spacing w:before="0" w:beforeAutospacing="0" w:after="0" w:afterAutospacing="0" w:line="300" w:lineRule="exact"/>
                      <w:jc w:val="center"/>
                    </w:pPr>
                    <w:r>
                      <w:rPr>
                        <w:rFonts w:cstheme="minorBidi"/>
                        <w:color w:val="000000" w:themeColor="text1"/>
                        <w:kern w:val="2"/>
                        <w:sz w:val="16"/>
                        <w:szCs w:val="16"/>
                      </w:rPr>
                      <w:t>Protection of the marine and adjacent environment</w:t>
                    </w:r>
                  </w:p>
                </w:txbxContent>
              </v:textbox>
            </v:shape>
            <v:shapetype id="_x0000_t32" coordsize="21600,21600" o:spt="32" o:oned="t" path="m0,0l21600,21600e" filled="f">
              <v:path arrowok="t" fillok="f" o:connecttype="none"/>
              <o:lock v:ext="edit" shapetype="t"/>
            </v:shapetype>
            <v:shape id="AutoShape 633" o:spid="_x0000_s1070" type="#_x0000_t32" style="position:absolute;left:2205201;top:1532636;width:5979;height:77065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a6wL8IAAADcAAAADwAAAGRycy9kb3ducmV2LnhtbERPz2vCMBS+D/wfwhN2m2llDOmMxRYF&#10;d7TmsONb89YWm5fSxNrtr18OA48f3+9tPtteTDT6zrGCdJWAIK6d6bhRoC/Hlw0IH5AN9o5JwQ95&#10;yHeLpy1mxt35TFMVGhFD2GeooA1hyKT0dUsW/coNxJH7dqPFEOHYSDPiPYbbXq6T5E1a7Dg2tDhQ&#10;2VJ9rW5WQalvky6majici8+06T8Op69frdTzct6/gwg0h4f4330yCjavcX48E4+A3P0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a6wL8IAAADcAAAADwAAAAAAAAAAAAAA&#10;AAChAgAAZHJzL2Rvd25yZXYueG1sUEsFBgAAAAAEAAQA+QAAAJADAAAAAA==&#10;" strokeweight="1.5pt">
              <v:stroke endarrow="block"/>
              <o:lock v:ext="edit" aspectratio="t"/>
            </v:shape>
            <v:line id="Line 634" o:spid="_x0000_s1071" style="position:absolute;flip:x;visibility:visible;mso-wrap-style:square" from="1312477,1532636" to="1647323,230329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08gUsUAAADcAAAADwAAAGRycy9kb3ducmV2LnhtbESPQWsCMRSE70L/Q3gFb5pYukVXo1Rp&#10;i9faIh6fm+fuavKybKK7/fdNoeBxmJlvmMWqd1bcqA21Zw2TsQJBXHhTc6nh++t9NAURIrJB65k0&#10;/FCA1fJhsMDc+I4/6baLpUgQDjlqqGJscilDUZHDMPYNcfJOvnUYk2xLaVrsEtxZ+aTUi3RYc1qo&#10;sKFNRcVld3UaPtR23Z1nmdqcs+M+W/f28nawWg8f+9c5iEh9vIf/21ujYfo8gb8z6QjI5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08gUsUAAADcAAAADwAAAAAAAAAA&#10;AAAAAAChAgAAZHJzL2Rvd25yZXYueG1sUEsFBgAAAAAEAAQA+QAAAJMDAAAAAA==&#10;" strokeweight="1.5pt">
              <v:stroke endarrow="block"/>
            </v:line>
            <v:line id="Line 635" o:spid="_x0000_s1072" style="position:absolute;visibility:visible;mso-wrap-style:square" from="2755305,1532636" to="3219904,230184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YM7RMMAAADcAAAADwAAAGRycy9kb3ducmV2LnhtbESPS6vCMBSE94L/IRzBnaY+kV6jiOBj&#10;48Lq4t7doTm2vTYnpYla/70RBJfDzHzDzJeNKcWdaldYVjDoRyCIU6sLzhScT5veDITzyBpLy6Tg&#10;SQ6Wi3ZrjrG2Dz7SPfGZCBB2MSrIva9iKV2ak0HXtxVx8C62NuiDrDOpa3wEuCnlMIqm0mDBYSHH&#10;itY5pdfkZhRMcDTNjodff9mP//6bNfFgm+yU6naa1Q8IT43/hj/tvVYwGw/hfSYcAbl4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WDO0TDAAAA3AAAAA8AAAAAAAAAAAAA&#10;AAAAoQIAAGRycy9kb3ducmV2LnhtbFBLBQYAAAAABAAEAPkAAACRAwAAAAA=&#10;" strokeweight="1.5pt">
              <v:stroke endarrow="block"/>
            </v:line>
            <v:line id="Line 636" o:spid="_x0000_s1073" style="position:absolute;visibility:visible;mso-wrap-style:square" from="4031308,167722" to="4031308,5660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acfMQAAADcAAAADwAAAGRycy9kb3ducmV2LnhtbESPQWvCQBSE70L/w/IEb3VjlSKpq0hB&#10;Ld4aRejtkX0mMdm36e5G03/fFQSPw8x8wyxWvWnElZyvLCuYjBMQxLnVFRcKjofN6xyED8gaG8uk&#10;4I88rJYvgwWm2t74m65ZKESEsE9RQRlCm0rp85IM+rFtiaN3ts5giNIVUju8Rbhp5FuSvEuDFceF&#10;Elv6LCmvs84oOHUZ/1zqjWuw2+5259Nv7ad7pUbDfv0BIlAfnuFH+0srmM+mcD8Tj4Bc/g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35px8xAAAANwAAAAPAAAAAAAAAAAA&#10;AAAAAKECAABkcnMvZG93bnJldi54bWxQSwUGAAAAAAQABAD5AAAAkgMAAAAA&#10;" strokeweight="1.5pt"/>
            <v:shape id="Text Box 637" o:spid="_x0000_s1074" type="#_x0000_t202" style="position:absolute;left:1052971;top:3394783;width:2506562;height:4412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qThwwAA&#10;ANwAAAAPAAAAZHJzL2Rvd25yZXYueG1sRI9Pi8IwFMTvgt8hPMGbpi7dpVSjiLBlj/7ZxeuzeTbF&#10;5qU02Vq//UYQ9jjMzG+Y1Wawjeip87VjBYt5AoK4dLrmSsH36XOWgfABWWPjmBQ8yMNmPR6tMNfu&#10;zgfqj6ESEcI+RwUmhDaX0peGLPq5a4mjd3WdxRBlV0nd4T3CbSPfkuRDWqw5LhhsaWeovB1/rYJ3&#10;f96n/eNSmyr7KWQx2EN6KpSaTobtEkSgIfyHX+0vrSBLU3ieiUdAr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TqThwwAAANwAAAAPAAAAAAAAAAAAAAAAAJcCAABkcnMvZG93&#10;bnJldi54bWxQSwUGAAAAAAQABAD1AAAAhwMAAAAA&#10;" strokeweight="1.5pt">
              <o:lock v:ext="edit" aspectratio="t"/>
              <v:textbox>
                <w:txbxContent/>
              </v:textbox>
            </v:shape>
            <v:line id="Line 638" o:spid="_x0000_s1075" style="position:absolute;visibility:visible;mso-wrap-style:square" from="3221100,2872970" to="3221698,33869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3p4fcQAAADcAAAADwAAAGRycy9kb3ducmV2LnhtbESP0WoCMRRE3wX/IVyhb5q1VJHVKFJo&#10;aR8UXf2Ay+a6WdzcbJOoa7/eFAo+DjNzhlmsOtuIK/lQO1YwHmUgiEuna64UHA8fwxmIEJE1No5J&#10;wZ0CrJb93gJz7W68p2sRK5EgHHJUYGJscylDachiGLmWOHkn5y3GJH0ltcdbgttGvmbZVFqsOS0Y&#10;bOndUHkuLlbBd/BTf4mcyc2P+d2dt7u7/KyUehl06zmISF18hv/bX1rB7G0Cf2fSEZDL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Denh9xAAAANwAAAAPAAAAAAAAAAAA&#10;AAAAAKECAABkcnMvZG93bnJldi54bWxQSwUGAAAAAAQABAD5AAAAkgMAAAAA&#10;" strokecolor="red" strokeweight="1.5pt">
              <v:stroke endarrow="block"/>
            </v:line>
            <v:line id="Line 639" o:spid="_x0000_s1076" style="position:absolute;visibility:visible;mso-wrap-style:square" from="2211180,2878031" to="2211778,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rg9R8QAAADcAAAADwAAAGRycy9kb3ducmV2LnhtbESPT4vCMBTE7wt+h/CEvW1T/xWpRhFh&#10;XS8e7HrQ26N5ttXmpTRZrd/eCMIeh5n5DTNfdqYWN2pdZVnBIIpBEOdWV1woOPx+f01BOI+ssbZM&#10;Ch7kYLnofcwx1fbOe7plvhABwi5FBaX3TSqly0sy6CLbEAfvbFuDPsi2kLrFe4CbWg7jOJEGKw4L&#10;JTa0Lim/Zn9GwQRHSbHfHf15Oz5dujXxYJP9KPXZ71YzEJ46/x9+t7dawXScwOtMOAJy8QQ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6uD1HxAAAANwAAAAPAAAAAAAAAAAA&#10;AAAAAKECAABkcnMvZG93bnJldi54bWxQSwUGAAAAAAQABAD5AAAAkgMAAAAA&#10;" strokeweight="1.5pt">
              <v:stroke endarrow="block"/>
            </v:line>
            <v:line id="Line 640" o:spid="_x0000_s1077" style="position:absolute;visibility:visible;mso-wrap-style:square" from="1358519,2878031" to="1359117,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ScRyscAAADcAAAADwAAAGRycy9kb3ducmV2LnhtbESPT2vCQBTE7wW/w/KE3pqNVvyTZhUR&#10;hNKL1Hpoby/Z1ySYfRt2VxP76btCocdhZn7D5JvBtOJKzjeWFUySFARxaXXDlYLTx/5pCcIHZI2t&#10;ZVJwIw+b9eghx0zbnt/pegyViBD2GSqoQ+gyKX1Zk0Gf2I44et/WGQxRukpqh32Em1ZO03QuDTYc&#10;F2rsaFdTeT5ejIJh91y8HeSq2PbmZ7766mbuNvlU6nE8bF9ABBrCf/iv/aoVLGcLuJ+JR0Cufw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9JxHKxwAAANwAAAAPAAAAAAAA&#10;AAAAAAAAAKECAABkcnMvZG93bnJldi54bWxQSwUGAAAAAAQABAD5AAAAlQMAAAAA&#10;" strokecolor="navy" strokeweight="1.5pt">
              <v:stroke endarrow="block"/>
            </v:line>
            <v:shape id="Text Box 641" o:spid="_x0000_s1078" type="#_x0000_t202" style="position:absolute;left:4143721;top:2303292;width:765363;height:4301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GgcwgAA&#10;ANwAAAAPAAAAZHJzL2Rvd25yZXYueG1sRE/Pa8IwFL4P/B/CE3abqTK0dkbZFEEED+uEbbdH82yL&#10;zUtJYq3/vTkIHj++34tVbxrRkfO1ZQXjUQKCuLC65lLB8Wf7loLwAVljY5kU3MjDajl4WWCm7ZW/&#10;qctDKWII+wwVVCG0mZS+qMigH9mWOHIn6wyGCF0ptcNrDDeNnCTJVBqsOTZU2NK6ouKcX4yCUzff&#10;bva2+J/h5veWTr8Of+4QlHod9p8fIAL14Sl+uHdaQfoe18Yz8QjI5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IaBzCAAAA3AAAAA8AAAAAAAAAAAAAAAAAlwIAAGRycy9kb3du&#10;cmV2LnhtbFBLBQYAAAAABAAEAPUAAACGAwAAAAA=&#10;" strokecolor="green" strokeweight="1.5pt">
              <o:lock v:ext="edit" aspectratio="t"/>
              <v:textbox>
                <w:txbxContent>
                  <w:p w14:paraId="36713227" w14:textId="77777777" w:rsidR="005E0499" w:rsidRDefault="005E0499" w:rsidP="005E0499">
                    <w:pPr>
                      <w:pStyle w:val="NormalWeb"/>
                      <w:spacing w:before="0" w:beforeAutospacing="0" w:after="0" w:afterAutospacing="0" w:line="240" w:lineRule="exact"/>
                      <w:jc w:val="center"/>
                    </w:pPr>
                    <w:r>
                      <w:rPr>
                        <w:rFonts w:cstheme="minorBidi"/>
                        <w:b/>
                        <w:bCs/>
                        <w:color w:val="008000"/>
                        <w:kern w:val="2"/>
                        <w:sz w:val="18"/>
                        <w:szCs w:val="18"/>
                      </w:rPr>
                      <w:t>Local Port Service</w:t>
                    </w:r>
                  </w:p>
                </w:txbxContent>
              </v:textbox>
            </v:shape>
            <v:shape id="Text Box 642" o:spid="_x0000_s1079" type="#_x0000_t202" style="position:absolute;left:718960;top:4520006;width:1293343;height:1060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qfvGxAAA&#10;ANwAAAAPAAAAZHJzL2Rvd25yZXYueG1sRI9Ba8JAFITvBf/D8gre6iYiJaauUqyC9GZa0OMj+5oE&#10;s29D9jWJ/75bKPQ4zMw3zGY3uVYN1IfGs4F0kYAiLr1tuDLw+XF8ykAFQbbYeiYDdwqw284eNphb&#10;P/KZhkIqFSEccjRQi3S51qGsyWFY+I44el++dyhR9pW2PY4R7lq9TJJn7bDhuFBjR/uaylvx7Qwc&#10;03e5vqUXWd2sv7hzCNVhWRozf5xeX0AJTfIf/mufrIFstYbfM/EI6O0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qn7xsQAAADcAAAADwAAAAAAAAAAAAAAAACXAgAAZHJzL2Rv&#10;d25yZXYueG1sUEsFBgAAAAAEAAQA9QAAAIgDAAAAAA==&#10;" stroked="f" strokecolor="navy" strokeweight="1.5pt">
              <o:lock v:ext="edit" aspectratio="t"/>
              <v:textbox>
                <w:txbxContent>
                  <w:p w14:paraId="53424A9A" w14:textId="77777777" w:rsidR="005E0499" w:rsidRDefault="005E0499" w:rsidP="005E0499">
                    <w:pPr>
                      <w:pStyle w:val="NormalWeb"/>
                      <w:spacing w:before="0" w:beforeAutospacing="0" w:after="0" w:afterAutospacing="0" w:line="300" w:lineRule="exact"/>
                      <w:jc w:val="center"/>
                    </w:pPr>
                    <w:r>
                      <w:rPr>
                        <w:rFonts w:cstheme="minorBidi"/>
                        <w:b/>
                        <w:bCs/>
                        <w:color w:val="000080"/>
                        <w:kern w:val="2"/>
                        <w:sz w:val="16"/>
                        <w:szCs w:val="16"/>
                      </w:rPr>
                      <w:t xml:space="preserve">Providing Traffic: </w:t>
                    </w:r>
                  </w:p>
                  <w:p w14:paraId="3134C5AC" w14:textId="77777777" w:rsidR="005E0499" w:rsidRDefault="005E0499" w:rsidP="005E0499">
                    <w:pPr>
                      <w:pStyle w:val="NormalWeb"/>
                      <w:spacing w:before="0" w:beforeAutospacing="0" w:after="0" w:afterAutospacing="0" w:line="240" w:lineRule="exact"/>
                      <w:jc w:val="center"/>
                    </w:pPr>
                  </w:p>
                  <w:p w14:paraId="50901526" w14:textId="77777777" w:rsidR="005E0499" w:rsidRDefault="005E0499" w:rsidP="005E0499">
                    <w:pPr>
                      <w:pStyle w:val="NormalWeb"/>
                      <w:spacing w:before="0" w:beforeAutospacing="0" w:after="0" w:afterAutospacing="0" w:line="240" w:lineRule="exact"/>
                      <w:jc w:val="center"/>
                      <w:rPr>
                        <w:rFonts w:cstheme="minorBidi"/>
                        <w:b/>
                        <w:bCs/>
                        <w:color w:val="000080"/>
                        <w:kern w:val="2"/>
                        <w:sz w:val="16"/>
                        <w:szCs w:val="16"/>
                      </w:rPr>
                    </w:pPr>
                    <w:r>
                      <w:rPr>
                        <w:rFonts w:cstheme="minorBidi"/>
                        <w:b/>
                        <w:bCs/>
                        <w:color w:val="000080"/>
                        <w:kern w:val="2"/>
                        <w:sz w:val="16"/>
                        <w:szCs w:val="16"/>
                      </w:rPr>
                      <w:t>INFORMATION</w:t>
                    </w:r>
                  </w:p>
                  <w:p w14:paraId="42883F73" w14:textId="77777777" w:rsidR="005E0499" w:rsidRDefault="005E0499" w:rsidP="005E0499">
                    <w:pPr>
                      <w:pStyle w:val="NormalWeb"/>
                      <w:spacing w:before="0" w:beforeAutospacing="0" w:after="0" w:afterAutospacing="0" w:line="240" w:lineRule="exact"/>
                      <w:jc w:val="center"/>
                    </w:pPr>
                    <w:r>
                      <w:rPr>
                        <w:rFonts w:cstheme="minorBidi"/>
                        <w:b/>
                        <w:bCs/>
                        <w:color w:val="000080"/>
                        <w:kern w:val="2"/>
                        <w:sz w:val="16"/>
                        <w:szCs w:val="16"/>
                      </w:rPr>
                      <w:t>WARNING</w:t>
                    </w:r>
                  </w:p>
                  <w:p w14:paraId="7FF70726" w14:textId="77777777" w:rsidR="005E0499" w:rsidRDefault="005E0499" w:rsidP="005E0499">
                    <w:pPr>
                      <w:pStyle w:val="NormalWeb"/>
                      <w:spacing w:before="0" w:beforeAutospacing="0" w:after="0" w:afterAutospacing="0" w:line="240" w:lineRule="exact"/>
                      <w:jc w:val="center"/>
                    </w:pPr>
                    <w:r>
                      <w:rPr>
                        <w:rFonts w:cstheme="minorBidi"/>
                        <w:b/>
                        <w:bCs/>
                        <w:color w:val="000080"/>
                        <w:kern w:val="2"/>
                        <w:sz w:val="16"/>
                        <w:szCs w:val="16"/>
                      </w:rPr>
                      <w:t>ADVICE</w:t>
                    </w:r>
                  </w:p>
                  <w:p w14:paraId="42DA3DFB" w14:textId="77777777" w:rsidR="005E0499" w:rsidRDefault="005E0499" w:rsidP="005E0499">
                    <w:pPr>
                      <w:pStyle w:val="NormalWeb"/>
                      <w:spacing w:before="0" w:beforeAutospacing="0" w:after="0" w:afterAutospacing="0" w:line="240" w:lineRule="exact"/>
                      <w:jc w:val="center"/>
                    </w:pPr>
                    <w:r>
                      <w:rPr>
                        <w:rFonts w:cstheme="minorBidi"/>
                        <w:b/>
                        <w:bCs/>
                        <w:color w:val="000080"/>
                        <w:kern w:val="2"/>
                        <w:sz w:val="16"/>
                        <w:szCs w:val="16"/>
                      </w:rPr>
                      <w:t>INSTRUCTION</w:t>
                    </w:r>
                  </w:p>
                </w:txbxContent>
              </v:textbox>
            </v:shape>
            <v:group id="Group 850" o:spid="_x0000_s1080" style="position:absolute;left:2212574;top:4122601;width:1819426;height:517449" coordorigin="2211882,4112900" coordsize="3198,42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GIjj78IAAADcAAAADwAA&#10;AAAAAAAAAAAAAACpAgAAZHJzL2Rvd25yZXYueG1sUEsFBgAAAAAEAAQA+gAAAJgDAAAAAA==&#10;">
              <o:lock v:ext="edit" aspectratio="t"/>
              <v:shape id="Text Box 644" o:spid="_x0000_s1081" type="#_x0000_t202" style="position:absolute;left:2211882;top:4112934;width:1610;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0G7wwAA&#10;ANwAAAAPAAAAZHJzL2Rvd25yZXYueG1sRI9PawIxFMTvhX6H8AreanYLLbI1ii0VepCCuuD1sXnd&#10;LG5eliTun29vBMHjMDO/YZbr0baiJx8axwryeQaCuHK64VpBedy+LkCEiKyxdUwKJgqwXj0/LbHQ&#10;buA99YdYiwThUKACE2NXSBkqQxbD3HXEyft33mJM0tdSexwS3LbyLcs+pMWG04LBjr4NVefDxSqw&#10;u+y0//vJTTmVPcbp+OV5GJWavYybTxCRxvgI39u/WsHiPYfbmXQE5OoK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H0G7wwAAANwAAAAPAAAAAAAAAAAAAAAAAJcCAABkcnMvZG93&#10;bnJldi54bWxQSwUGAAAAAAQABAD1AAAAhwMAAAAA&#10;" filled="f" stroked="f" strokeweight="1.5pt">
                <o:lock v:ext="edit" aspectratio="t"/>
                <v:textbox>
                  <w:txbxContent>
                    <w:p w14:paraId="1A4A4E06" w14:textId="77777777" w:rsidR="005E0499" w:rsidRDefault="005E0499" w:rsidP="005E0499">
                      <w:pPr>
                        <w:pStyle w:val="NormalWeb"/>
                        <w:spacing w:before="0" w:beforeAutospacing="0" w:after="0" w:afterAutospacing="0" w:line="240" w:lineRule="exact"/>
                        <w:jc w:val="center"/>
                      </w:pPr>
                      <w:r>
                        <w:rPr>
                          <w:rFonts w:cstheme="minorBidi"/>
                          <w:color w:val="FF0000"/>
                          <w:kern w:val="2"/>
                          <w:sz w:val="16"/>
                          <w:szCs w:val="16"/>
                        </w:rPr>
                        <w:t>REQUESTED</w:t>
                      </w:r>
                    </w:p>
                  </w:txbxContent>
                </v:textbox>
              </v:shape>
              <v:shape id="Text Box 645" o:spid="_x0000_s1082" type="#_x0000_t202" style="position:absolute;left:2213725;top:4112929;width:135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zd/MwwAA&#10;ANwAAAAPAAAAZHJzL2Rvd25yZXYueG1sRI9PawIxFMTvgt8hPKE3zSpYZGuUVix4kIK60Otj87pZ&#10;unlZknT/fPtGEDwOM/MbZrsfbCM68qF2rGC5yEAQl07XXCkobp/zDYgQkTU2jknBSAH2u+lki7l2&#10;PV+ou8ZKJAiHHBWYGNtcylAashgWriVO3o/zFmOSvpLaY5/gtpGrLHuVFmtOCwZbOhgqf69/VoE9&#10;Z9+Xr+PSFGPRYRxvH577QamX2fD+BiLSEJ/hR/ukFWzWK7ifSUdA7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zd/MwwAAANwAAAAPAAAAAAAAAAAAAAAAAJcCAABkcnMvZG93&#10;bnJldi54bWxQSwUGAAAAAAQABAD1AAAAhwMAAAAA&#10;" filled="f" stroked="f" strokeweight="1.5pt">
                <o:lock v:ext="edit" aspectratio="t"/>
                <v:textbox>
                  <w:txbxContent>
                    <w:p w14:paraId="2A76DB21" w14:textId="77777777" w:rsidR="005E0499" w:rsidRDefault="005E0499" w:rsidP="005E0499">
                      <w:pPr>
                        <w:pStyle w:val="NormalWeb"/>
                        <w:spacing w:before="0" w:beforeAutospacing="0" w:after="0" w:afterAutospacing="0" w:line="240" w:lineRule="exact"/>
                        <w:jc w:val="center"/>
                      </w:pPr>
                      <w:r>
                        <w:rPr>
                          <w:rFonts w:cstheme="minorBidi"/>
                          <w:color w:val="FF0000"/>
                          <w:kern w:val="2"/>
                          <w:sz w:val="16"/>
                          <w:szCs w:val="16"/>
                        </w:rPr>
                        <w:t>OBSERVED</w:t>
                      </w:r>
                    </w:p>
                  </w:txbxContent>
                </v:textbox>
              </v:shape>
              <v:shape id="Text Box 646" o:spid="_x0000_s1083" type="#_x0000_t202" style="position:absolute;left:2213335;top:4112900;width:499;height:22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gXpXxAAA&#10;ANwAAAAPAAAAZHJzL2Rvd25yZXYueG1sRI/NasMwEITvhbyD2EJujZyG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YF6V8QAAADcAAAADwAAAAAAAAAAAAAAAACXAgAAZHJzL2Rv&#10;d25yZXYueG1sUEsFBgAAAAAEAAQA9QAAAIgDAAAAAA==&#10;" filled="f" stroked="f" strokeweight="1.5pt">
                <o:lock v:ext="edit" aspectratio="t"/>
                <v:textbox>
                  <w:txbxContent>
                    <w:p w14:paraId="0ECC5F74" w14:textId="77777777" w:rsidR="005E0499" w:rsidRDefault="005E0499" w:rsidP="005E0499">
                      <w:pPr>
                        <w:pStyle w:val="NormalWeb"/>
                        <w:spacing w:before="0" w:beforeAutospacing="0" w:after="0" w:afterAutospacing="0" w:line="300" w:lineRule="exact"/>
                        <w:jc w:val="both"/>
                      </w:pPr>
                      <w:proofErr w:type="gramStart"/>
                      <w:r>
                        <w:rPr>
                          <w:rFonts w:cstheme="minorBidi"/>
                          <w:color w:val="FF0000"/>
                          <w:kern w:val="2"/>
                          <w:sz w:val="16"/>
                          <w:szCs w:val="16"/>
                        </w:rPr>
                        <w:t>or</w:t>
                      </w:r>
                      <w:proofErr w:type="gramEnd"/>
                    </w:p>
                  </w:txbxContent>
                </v:textbox>
              </v:shape>
            </v:group>
            <v:shape id="Text Box 647" o:spid="_x0000_s1084" type="#_x0000_t202" style="position:absolute;left:2159586;top:4319456;width:1771079;height:124780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aOIjxAAA&#10;ANwAAAAPAAAAZHJzL2Rvd25yZXYueG1sRI/NasMwEITvhbyD2EJujZyS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mjiI8QAAADcAAAADwAAAAAAAAAAAAAAAACXAgAAZHJzL2Rv&#10;d25yZXYueG1sUEsFBgAAAAAEAAQA9QAAAIgDAAAAAA==&#10;" filled="f" stroked="f" strokeweight="1.5pt">
              <o:lock v:ext="edit" aspectratio="t"/>
              <v:textbox>
                <w:txbxContent>
                  <w:p w14:paraId="4D2E7E0E" w14:textId="77777777" w:rsidR="005E0499" w:rsidRDefault="005E0499" w:rsidP="005E0499">
                    <w:pPr>
                      <w:pStyle w:val="NormalWeb"/>
                      <w:spacing w:before="0" w:beforeAutospacing="0" w:after="0" w:afterAutospacing="0" w:line="300" w:lineRule="exact"/>
                      <w:jc w:val="center"/>
                    </w:pPr>
                  </w:p>
                  <w:p w14:paraId="0BA6B0D6" w14:textId="77777777" w:rsidR="005E0499" w:rsidRDefault="005E0499" w:rsidP="005E0499">
                    <w:pPr>
                      <w:pStyle w:val="NormalWeb"/>
                      <w:spacing w:before="0" w:beforeAutospacing="0" w:after="0" w:afterAutospacing="0" w:line="300" w:lineRule="exact"/>
                      <w:jc w:val="center"/>
                    </w:pPr>
                    <w:r>
                      <w:rPr>
                        <w:rFonts w:cstheme="minorBidi"/>
                        <w:b/>
                        <w:bCs/>
                        <w:color w:val="FF0000"/>
                        <w:kern w:val="2"/>
                        <w:sz w:val="16"/>
                        <w:szCs w:val="16"/>
                      </w:rPr>
                      <w:t xml:space="preserve">Providing Navigational: </w:t>
                    </w:r>
                  </w:p>
                  <w:p w14:paraId="14DABBBD" w14:textId="77777777" w:rsidR="005E0499" w:rsidRDefault="005E0499" w:rsidP="005E0499">
                    <w:pPr>
                      <w:pStyle w:val="NormalWeb"/>
                      <w:spacing w:before="200" w:beforeAutospacing="0" w:after="0" w:afterAutospacing="0" w:line="120" w:lineRule="auto"/>
                      <w:jc w:val="center"/>
                    </w:pPr>
                    <w:r>
                      <w:rPr>
                        <w:rFonts w:eastAsia="Times New Roman" w:cstheme="minorBidi"/>
                        <w:b/>
                        <w:bCs/>
                        <w:i/>
                        <w:iCs/>
                        <w:color w:val="FF0000"/>
                        <w:kern w:val="2"/>
                        <w:sz w:val="16"/>
                        <w:szCs w:val="16"/>
                      </w:rPr>
                      <w:t>INFORMATION</w:t>
                    </w:r>
                  </w:p>
                  <w:p w14:paraId="26610BC4" w14:textId="77777777" w:rsidR="005E0499" w:rsidRDefault="005E0499" w:rsidP="005E0499">
                    <w:pPr>
                      <w:pStyle w:val="NormalWeb"/>
                      <w:spacing w:before="200" w:beforeAutospacing="0" w:after="0" w:afterAutospacing="0" w:line="120" w:lineRule="auto"/>
                      <w:jc w:val="center"/>
                    </w:pPr>
                    <w:r>
                      <w:rPr>
                        <w:rFonts w:eastAsia="Times New Roman" w:cstheme="minorBidi"/>
                        <w:b/>
                        <w:bCs/>
                        <w:i/>
                        <w:iCs/>
                        <w:color w:val="FF0000"/>
                        <w:kern w:val="2"/>
                        <w:sz w:val="16"/>
                        <w:szCs w:val="16"/>
                      </w:rPr>
                      <w:t>WARNING</w:t>
                    </w:r>
                  </w:p>
                  <w:p w14:paraId="740D2A54" w14:textId="77777777" w:rsidR="005E0499" w:rsidRDefault="005E0499" w:rsidP="005E0499">
                    <w:pPr>
                      <w:pStyle w:val="NormalWeb"/>
                      <w:spacing w:before="200" w:beforeAutospacing="0" w:after="0" w:afterAutospacing="0" w:line="120" w:lineRule="auto"/>
                      <w:jc w:val="center"/>
                    </w:pPr>
                    <w:r>
                      <w:rPr>
                        <w:rFonts w:eastAsia="Times New Roman" w:cstheme="minorBidi"/>
                        <w:b/>
                        <w:bCs/>
                        <w:i/>
                        <w:iCs/>
                        <w:color w:val="FF0000"/>
                        <w:kern w:val="2"/>
                        <w:sz w:val="16"/>
                        <w:szCs w:val="16"/>
                      </w:rPr>
                      <w:t>ADVICE</w:t>
                    </w:r>
                  </w:p>
                  <w:p w14:paraId="381DC756" w14:textId="77777777" w:rsidR="005E0499" w:rsidRDefault="005E0499" w:rsidP="005E0499">
                    <w:pPr>
                      <w:pStyle w:val="NormalWeb"/>
                      <w:spacing w:before="0" w:beforeAutospacing="0" w:after="0" w:afterAutospacing="0"/>
                      <w:jc w:val="center"/>
                    </w:pPr>
                    <w:proofErr w:type="gramStart"/>
                    <w:r>
                      <w:rPr>
                        <w:rFonts w:cstheme="minorBidi"/>
                        <w:b/>
                        <w:bCs/>
                        <w:i/>
                        <w:iCs/>
                        <w:color w:val="FF0000"/>
                        <w:kern w:val="2"/>
                        <w:sz w:val="16"/>
                        <w:szCs w:val="16"/>
                      </w:rPr>
                      <w:t>and</w:t>
                    </w:r>
                    <w:proofErr w:type="gramEnd"/>
                    <w:r>
                      <w:rPr>
                        <w:rFonts w:cstheme="minorBidi"/>
                        <w:b/>
                        <w:bCs/>
                        <w:i/>
                        <w:iCs/>
                        <w:color w:val="FF0000"/>
                        <w:kern w:val="2"/>
                        <w:sz w:val="16"/>
                        <w:szCs w:val="16"/>
                      </w:rPr>
                      <w:t>/or</w:t>
                    </w:r>
                  </w:p>
                  <w:p w14:paraId="6974FA98" w14:textId="77777777" w:rsidR="005E0499" w:rsidRDefault="005E0499" w:rsidP="005E0499">
                    <w:pPr>
                      <w:pStyle w:val="NormalWeb"/>
                      <w:spacing w:before="0" w:beforeAutospacing="0" w:after="0" w:afterAutospacing="0"/>
                      <w:jc w:val="center"/>
                    </w:pPr>
                    <w:r>
                      <w:rPr>
                        <w:rFonts w:cstheme="minorBidi"/>
                        <w:b/>
                        <w:bCs/>
                        <w:i/>
                        <w:iCs/>
                        <w:color w:val="FF0000"/>
                        <w:kern w:val="2"/>
                        <w:sz w:val="16"/>
                        <w:szCs w:val="16"/>
                      </w:rPr>
                      <w:t>INSTRUCTION</w:t>
                    </w:r>
                  </w:p>
                </w:txbxContent>
              </v:textbox>
            </v:shape>
            <v:line id="Line 648" o:spid="_x0000_s1085" style="position:absolute;flip:x;visibility:visible;mso-wrap-style:square" from="1365632,3800542" to="1371022,45200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ZLgusUAAADcAAAADwAAAGRycy9kb3ducmV2LnhtbESPQWsCMRSE74X+h/AKvZSaVVixW6NY&#10;qbhXXQsen5vXzdLNy7KJGv+9KRR6HGbmG2a+jLYTFxp861jBeJSBIK6dbrlRcKg2rzMQPiBr7ByT&#10;ght5WC4eH+ZYaHflHV32oREJwr5ABSaEvpDS14Ys+pHriZP37QaLIcmhkXrAa4LbTk6ybCottpwW&#10;DPa0NlT/7M9WwWS8jR8rZ/KX+FaePqvDsSq/SqWen+LqHUSgGP7Df+1SK5jlOfyeSUdALu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ZLgusUAAADcAAAADwAAAAAAAAAA&#10;AAAAAAChAgAAZHJzL2Rvd25yZXYueG1sUEsFBgAAAAAEAAQA+QAAAJMDAAAAAA==&#10;" strokecolor="navy" strokeweight="1.5pt">
              <v:stroke endarrow="block"/>
            </v:line>
            <v:line id="Line 649" o:spid="_x0000_s1086" style="position:absolute;visibility:visible;mso-wrap-style:square" from="3211552,3847170" to="3559533,41822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nFw18MAAADcAAAADwAAAGRycy9kb3ducmV2LnhtbESP0WoCMRRE34X+Q7iFvmnWQhfZGkUE&#10;S/tQ0bUfcNlcN4ubmzWJuvbrjSD4OMzMGWY6720rzuRD41jBeJSBIK6cbrhW8LdbDScgQkTW2Dom&#10;BVcKMJ+9DKZYaHfhLZ3LWIsE4VCgAhNjV0gZKkMWw8h1xMnbO28xJulrqT1eEty28j3Lcmmx4bRg&#10;sKOloepQnqyCn+Bzf4qcyd+j+d8c1pur/KqVenvtF58gIvXxGX60v7WCyUcO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ZxcNfDAAAA3AAAAA8AAAAAAAAAAAAA&#10;AAAAoQIAAGRycy9kb3ducmV2LnhtbFBLBQYAAAAABAAEAPkAAACRAwAAAAA=&#10;" strokecolor="red" strokeweight="1.5pt">
              <v:stroke endarrow="block"/>
            </v:line>
            <v:line id="Line 650" o:spid="_x0000_s1087" style="position:absolute;flip:x;visibility:visible;mso-wrap-style:square" from="2691328,3847170" to="3038708,42188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A7XEsUAAADcAAAADwAAAGRycy9kb3ducmV2LnhtbESP3WoCMRSE7wXfIRzBO80qWO1qFPEH&#10;Ci0UtS16d9gcdxc3J0sS1+3bN4VCL4eZ+YZZrFpTiYacLy0rGA0TEMSZ1SXnCj5O+8EMhA/IGivL&#10;pOCbPKyW3c4CU20ffKDmGHIRIexTVFCEUKdS+qwgg35oa+LoXa0zGKJ0udQOHxFuKjlOkidpsOS4&#10;UGBNm4Ky2/FuFIT316qROP18/tqey+RtdyHnLkr1e+16DiJQG/7Df+0XrWA2mcLvmXgE5PI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A7XEsUAAADcAAAADwAAAAAAAAAA&#10;AAAAAAChAgAAZHJzL2Rvd25yZXYueG1sUEsFBgAAAAAEAAQA+QAAAJMDAAAAAA==&#10;" strokecolor="red" strokeweight="1.5pt">
              <v:stroke endarrow="block"/>
            </v:line>
            <v:shape id="Text Box 651" o:spid="_x0000_s1088" type="#_x0000_t202" style="position:absolute;left:4104418;top:3233982;width:879569;height:94847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2jg5wQAA&#10;ANwAAAAPAAAAZHJzL2Rvd25yZXYueG1sRE/Pa8IwFL4P9j+EN9htTScqpTaVMbDsOHVj17fmmZQ1&#10;L6XJav3vzUHw+PH9rraz68VEY+g8K3jNchDErdcdGwVfx91LASJEZI29Z1JwoQDb+vGhwlL7M+9p&#10;OkQjUgiHEhXYGIdSytBachgyPxAn7uRHhzHB0Ug94jmFu14u8nwtHXacGiwO9G6p/Tv8OwWr8PO5&#10;nC6/nTXFdyOb2e2Xx0ap56f5bQMi0hzv4pv7QysoVmltOpOOgKy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1do4OcEAAADcAAAADwAAAAAAAAAAAAAAAACXAgAAZHJzL2Rvd25y&#10;ZXYueG1sUEsFBgAAAAAEAAQA9QAAAIUDAAAAAA==&#10;" strokeweight="1.5pt">
              <o:lock v:ext="edit" aspectratio="t"/>
              <v:textbox>
                <w:txbxContent>
                  <w:p w14:paraId="70D7F20A" w14:textId="77777777" w:rsidR="005E0499" w:rsidRDefault="005E0499" w:rsidP="005E0499">
                    <w:pPr>
                      <w:pStyle w:val="NormalWeb"/>
                      <w:tabs>
                        <w:tab w:val="left" w:pos="360"/>
                      </w:tabs>
                      <w:spacing w:before="0" w:beforeAutospacing="0" w:after="0" w:afterAutospacing="0"/>
                      <w:jc w:val="center"/>
                    </w:pPr>
                    <w:r>
                      <w:rPr>
                        <w:rFonts w:cstheme="minorBidi"/>
                        <w:b/>
                        <w:bCs/>
                        <w:color w:val="000000" w:themeColor="text1"/>
                        <w:kern w:val="2"/>
                        <w:sz w:val="16"/>
                        <w:szCs w:val="16"/>
                      </w:rPr>
                      <w:t>Providing local information, e.g.</w:t>
                    </w:r>
                  </w:p>
                  <w:p w14:paraId="276D6784" w14:textId="77777777" w:rsidR="005E0499" w:rsidRDefault="005E0499" w:rsidP="005E0499">
                    <w:pPr>
                      <w:pStyle w:val="NormalWeb"/>
                      <w:tabs>
                        <w:tab w:val="left" w:pos="180"/>
                      </w:tabs>
                      <w:spacing w:before="0" w:beforeAutospacing="0" w:after="0" w:afterAutospacing="0"/>
                      <w:jc w:val="center"/>
                    </w:pPr>
                    <w:r>
                      <w:rPr>
                        <w:rFonts w:cstheme="minorBidi"/>
                        <w:color w:val="008000"/>
                        <w:kern w:val="2"/>
                        <w:sz w:val="16"/>
                        <w:szCs w:val="16"/>
                      </w:rPr>
                      <w:t>Environmental data &amp; Port information</w:t>
                    </w:r>
                  </w:p>
                </w:txbxContent>
              </v:textbox>
            </v:shape>
            <v:shape id="Text Box 652" o:spid="_x0000_s1089" type="#_x0000_t202" style="position:absolute;left:108227;top:881989;width:944744;height:286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aU29wwAA&#10;ANwAAAAPAAAAZHJzL2Rvd25yZXYueG1sRI9PawIxFMTvBb9DeIK3mlWw2K1RqrTQQxHUhV4fm9fN&#10;0s3LksT98+0bQfA4zMxvmM1usI3oyIfasYLFPANBXDpdc6WguHw+r0GEiKyxcUwKRgqw206eNphr&#10;1/OJunOsRIJwyFGBibHNpQylIYth7lri5P06bzEm6SupPfYJbhu5zLIXabHmtGCwpYOh8u98tQrs&#10;d/ZzOn4sTDEWHcbxsvfcD0rNpsP7G4hIQ3yE7+0vrWC9eoXbmXQE5PY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aU29wwAAANwAAAAPAAAAAAAAAAAAAAAAAJcCAABkcnMvZG93&#10;bnJldi54bWxQSwUGAAAAAAQABAD1AAAAhwMAAAAA&#10;" filled="f" stroked="f" strokeweight="1.5pt">
              <o:lock v:ext="edit" aspectratio="t"/>
              <v:textbox>
                <w:txbxContent>
                  <w:p w14:paraId="5C02D149" w14:textId="77777777" w:rsidR="005E0499" w:rsidRDefault="005E0499" w:rsidP="005E0499">
                    <w:pPr>
                      <w:pStyle w:val="NormalWeb"/>
                      <w:spacing w:before="0" w:beforeAutospacing="0" w:after="0" w:afterAutospacing="0" w:line="300" w:lineRule="exact"/>
                      <w:jc w:val="center"/>
                    </w:pPr>
                    <w:r>
                      <w:rPr>
                        <w:rFonts w:cstheme="minorBidi"/>
                        <w:b/>
                        <w:bCs/>
                        <w:color w:val="000000" w:themeColor="text1"/>
                        <w:kern w:val="2"/>
                        <w:sz w:val="18"/>
                        <w:szCs w:val="18"/>
                      </w:rPr>
                      <w:t>OBJECTIVES</w:t>
                    </w:r>
                  </w:p>
                </w:txbxContent>
              </v:textbox>
            </v:shape>
            <v:shape id="Text Box 654" o:spid="_x0000_s1090" type="#_x0000_t202" style="position:absolute;left:38268;top:3406501;width:895115;height:267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c4sGwwAA&#10;ANwAAAAPAAAAZHJzL2Rvd25yZXYueG1sRI9PawIxFMTvgt8hPKE3zW4PIlujqLTQQymoC14fm9fN&#10;4uZlSdL98+2bguBxmJnfMNv9aFvRkw+NYwX5KgNBXDndcK2gvH4sNyBCRNbYOiYFEwXY7+azLRba&#10;DXym/hJrkSAcClRgYuwKKUNlyGJYuY44eT/OW4xJ+lpqj0OC21a+ZtlaWmw4LRjs6GSoul9+rQL7&#10;ld3O3++5Kaeyxzhdj56HUamXxXh4AxFpjM/wo/2pFWzWOfyfSUdA7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c4sGwwAAANwAAAAPAAAAAAAAAAAAAAAAAJcCAABkcnMvZG93&#10;bnJldi54bWxQSwUGAAAAAAQABAD1AAAAhwMAAAAA&#10;" filled="f" stroked="f" strokeweight="1.5pt">
              <o:lock v:ext="edit" aspectratio="t"/>
              <v:textbox>
                <w:txbxContent>
                  <w:p w14:paraId="3E82BBF8" w14:textId="77777777" w:rsidR="005E0499" w:rsidRDefault="005E0499" w:rsidP="005E0499">
                    <w:pPr>
                      <w:rPr>
                        <w:rFonts w:eastAsia="Times New Roman" w:cs="Times New Roman"/>
                      </w:rPr>
                    </w:pPr>
                    <w:r>
                      <w:rPr>
                        <w:b/>
                        <w:bCs/>
                        <w:color w:val="000000" w:themeColor="text1"/>
                        <w:kern w:val="2"/>
                        <w:sz w:val="18"/>
                        <w:szCs w:val="18"/>
                      </w:rPr>
                      <w:t>FUNCTIONS</w:t>
                    </w:r>
                  </w:p>
                  <w:p w14:paraId="3871FE06" w14:textId="77777777" w:rsidR="005E0499" w:rsidRDefault="005E0499" w:rsidP="005E0499">
                    <w:pPr>
                      <w:rPr>
                        <w:rFonts w:eastAsia="Times New Roman" w:cs="Times New Roman"/>
                      </w:rPr>
                    </w:pPr>
                  </w:p>
                  <w:p w14:paraId="082AF95C" w14:textId="77777777" w:rsidR="005E0499" w:rsidRDefault="005E0499" w:rsidP="005E0499">
                    <w:pPr>
                      <w:rPr>
                        <w:rFonts w:eastAsia="Times New Roman" w:cs="Times New Roman"/>
                      </w:rPr>
                    </w:pPr>
                  </w:p>
                  <w:p w14:paraId="73ACF557" w14:textId="77777777" w:rsidR="005E0499" w:rsidRDefault="005E0499" w:rsidP="005E0499">
                    <w:pPr>
                      <w:rPr>
                        <w:rFonts w:eastAsia="Times New Roman" w:cs="Times New Roman"/>
                      </w:rPr>
                    </w:pPr>
                  </w:p>
                  <w:p w14:paraId="4D4D1047" w14:textId="77777777" w:rsidR="005E0499" w:rsidRDefault="005E0499" w:rsidP="005E0499">
                    <w:pPr>
                      <w:rPr>
                        <w:rFonts w:eastAsia="Times New Roman" w:cs="Times New Roman"/>
                      </w:rPr>
                    </w:pPr>
                  </w:p>
                  <w:p w14:paraId="20764F6F" w14:textId="77777777" w:rsidR="005E0499" w:rsidRDefault="005E0499" w:rsidP="005E0499">
                    <w:pPr>
                      <w:rPr>
                        <w:rFonts w:eastAsia="Times New Roman" w:cs="Times New Roman"/>
                      </w:rPr>
                    </w:pPr>
                  </w:p>
                  <w:p w14:paraId="75D20E6B" w14:textId="77777777" w:rsidR="005E0499" w:rsidRDefault="005E0499" w:rsidP="005E0499">
                    <w:pPr>
                      <w:rPr>
                        <w:rFonts w:eastAsia="Times New Roman" w:cs="Times New Roman"/>
                      </w:rPr>
                    </w:pPr>
                  </w:p>
                  <w:p w14:paraId="16800873" w14:textId="77777777" w:rsidR="005E0499" w:rsidRDefault="005E0499" w:rsidP="005E0499">
                    <w:pPr>
                      <w:pStyle w:val="NormalWeb"/>
                      <w:spacing w:before="0" w:beforeAutospacing="0" w:after="0" w:afterAutospacing="0" w:line="300" w:lineRule="exact"/>
                      <w:jc w:val="both"/>
                    </w:pPr>
                  </w:p>
                </w:txbxContent>
              </v:textbox>
            </v:shape>
            <v:shape id="Text Box 655" o:spid="_x0000_s1091" type="#_x0000_t202" style="position:absolute;left:4184979;top:1183403;width:724105;height:71230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U1UAwAAA&#10;ANwAAAAPAAAAZHJzL2Rvd25yZXYueG1sRE/bisIwFHwX9h/CWdg3m24XRLtGkQVBFASrH3BozrbB&#10;5qQkUevfG0HwbYa5MfPlYDtxJR+MYwXfWQ6CuHbacKPgdFyPpyBCRNbYOSYFdwqwXHyM5lhqd+MD&#10;XavYiFTCoUQFbYx9KWWoW7IYMtcTJ+3feYsxUd9I7fGWym0nizyfSIuG00KLPf21VJ+ri1Xgt91s&#10;Xw2XU9GY3U+esDsYo9TX57D6BRFpiG/zK73RCqaTAp5n0hGQi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7U1UAwAAAANwAAAAPAAAAAAAAAAAAAAAAAJcCAABkcnMvZG93bnJl&#10;di54bWxQSwUGAAAAAAQABAD1AAAAhAMAAAAA&#10;" stroked="f" strokeweight="1.5pt">
              <o:lock v:ext="edit" aspectratio="t"/>
              <v:textbox>
                <w:txbxContent>
                  <w:p w14:paraId="0E7CEEB0" w14:textId="77777777" w:rsidR="005E0499" w:rsidRDefault="005E0499" w:rsidP="005E0499">
                    <w:pPr>
                      <w:pStyle w:val="NormalWeb"/>
                      <w:spacing w:before="0" w:beforeAutospacing="0" w:after="0" w:afterAutospacing="0" w:line="240" w:lineRule="exact"/>
                      <w:jc w:val="center"/>
                    </w:pPr>
                    <w:r>
                      <w:rPr>
                        <w:rFonts w:eastAsia="PMingLiU" w:cstheme="minorBidi"/>
                        <w:color w:val="000000" w:themeColor="text1"/>
                        <w:kern w:val="2"/>
                        <w:sz w:val="16"/>
                        <w:szCs w:val="16"/>
                        <w:lang w:val="en-US"/>
                      </w:rPr>
                      <w:t>Safe and efficient port operations</w:t>
                    </w:r>
                  </w:p>
                </w:txbxContent>
              </v:textbox>
            </v:shape>
            <v:line id="Line 656" o:spid="_x0000_s1092" style="position:absolute;visibility:visible;mso-wrap-style:square" from="2690728,4416155" to="2691326,46077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GoZ8sMAAADcAAAADwAAAGRycy9kb3ducmV2LnhtbESP0WoCMRRE34X+Q7iFvmnWF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hqGfLDAAAA3AAAAA8AAAAAAAAAAAAA&#10;AAAAoQIAAGRycy9kb3ducmV2LnhtbFBLBQYAAAAABAAEAPkAAACRAwAAAAA=&#10;" strokecolor="red" strokeweight="1.5pt">
              <v:stroke endarrow="block"/>
            </v:line>
            <v:line id="Line 657" o:spid="_x0000_s1093" style="position:absolute;visibility:visible;mso-wrap-style:square" from="3559533,4421934" to="3560131,46236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4OBhsMAAADcAAAADwAAAGRycy9kb3ducmV2LnhtbESP0WoCMRRE34X+Q7iFvmnWU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eDgYbDAAAA3AAAAA8AAAAAAAAAAAAA&#10;AAAAoQIAAGRycy9kb3ducmV2LnhtbFBLBQYAAAAABAAEAPkAAACRAwAAAAA=&#10;" strokecolor="red" strokeweight="1.5pt">
              <v:stroke endarrow="block"/>
            </v:line>
            <v:shape id="Text Box 779" o:spid="_x0000_s1094" type="#_x0000_t202" style="position:absolute;left:4118607;top:188301;width:839507;height:3318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hyywxQAA&#10;ANwAAAAPAAAAZHJzL2Rvd25yZXYueG1sRI9Pa8JAFMTvBb/D8oReim5qa9ToKlJo0Zv/0Osj+0yC&#10;2bfp7jam375bKPQ4zPxmmMWqM7VoyfnKsoLnYQKCOLe64kLB6fg+mILwAVljbZkUfJOH1bL3sMBM&#10;2zvvqT2EQsQS9hkqKENoMil9XpJBP7QNcfSu1hkMUbpCaof3WG5qOUqSVBqsOC6U2NBbSfnt8GUU&#10;TF837cVvX3bnPL3Ws/A0aT8+nVKP/W49BxGoC//hP3qjI5eO4fdMPAJy+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SHLLDFAAAA3AAAAA8AAAAAAAAAAAAAAAAAlwIAAGRycy9k&#10;b3ducmV2LnhtbFBLBQYAAAAABAAEAPUAAACJAwAAAAA=&#10;">
              <v:textbox>
                <w:txbxContent>
                  <w:p w14:paraId="70DC90F9" w14:textId="77777777" w:rsidR="005E0499" w:rsidRDefault="005E0499" w:rsidP="005E0499">
                    <w:pPr>
                      <w:pStyle w:val="NormalWeb"/>
                      <w:spacing w:before="0" w:beforeAutospacing="0" w:after="0" w:afterAutospacing="0" w:line="300" w:lineRule="exact"/>
                      <w:jc w:val="center"/>
                    </w:pPr>
                    <w:proofErr w:type="gramStart"/>
                    <w:r>
                      <w:rPr>
                        <w:rFonts w:cstheme="minorBidi"/>
                        <w:color w:val="000000" w:themeColor="text1"/>
                        <w:kern w:val="2"/>
                      </w:rPr>
                      <w:t>NON VTS</w:t>
                    </w:r>
                    <w:proofErr w:type="gramEnd"/>
                  </w:p>
                </w:txbxContent>
              </v:textbox>
            </v:shape>
            <w10:wrap type="none"/>
            <w10:anchorlock/>
          </v:group>
        </w:pict>
      </w:r>
    </w:p>
    <w:p w14:paraId="1A986F0F" w14:textId="77777777" w:rsidR="00E84FB9" w:rsidDel="00650955" w:rsidRDefault="00E84FB9" w:rsidP="00E84FB9">
      <w:pPr>
        <w:pStyle w:val="PARAGRAPH"/>
        <w:jc w:val="left"/>
        <w:rPr>
          <w:ins w:id="151" w:author="Steve Guest" w:date="2012-03-21T08:31:00Z"/>
          <w:del w:id="152" w:author="VTSProgram" w:date="2012-03-22T06:32:00Z"/>
          <w:i/>
        </w:rPr>
      </w:pPr>
      <w:ins w:id="153" w:author="Steve Guest" w:date="2012-03-21T08:31:00Z">
        <w:del w:id="154" w:author="VTSProgram" w:date="2012-03-22T06:32:00Z">
          <w:r w:rsidDel="00650955">
            <w:delText>According to the VTS Manual, section 0502:</w:delText>
          </w:r>
        </w:del>
      </w:ins>
    </w:p>
    <w:p w14:paraId="64E95895" w14:textId="471246E6" w:rsidR="00E84FB9" w:rsidRPr="00E84FB9" w:rsidDel="005E0499" w:rsidRDefault="00E84FB9">
      <w:pPr>
        <w:pStyle w:val="Bullet1"/>
        <w:numPr>
          <w:ilvl w:val="0"/>
          <w:numId w:val="0"/>
        </w:numPr>
        <w:ind w:left="567"/>
        <w:rPr>
          <w:ins w:id="155" w:author="Steve Guest" w:date="2012-03-21T08:25:00Z"/>
          <w:del w:id="156" w:author="VTSProgram" w:date="2012-03-22T09:55:00Z"/>
          <w:rFonts w:ascii="Times New Roman" w:hAnsi="Times New Roman" w:cs="Times New Roman"/>
          <w:spacing w:val="46"/>
          <w:sz w:val="24"/>
          <w:szCs w:val="24"/>
          <w:rPrChange w:id="157" w:author="Steve Guest" w:date="2012-03-21T08:31:00Z">
            <w:rPr>
              <w:ins w:id="158" w:author="Steve Guest" w:date="2012-03-21T08:25:00Z"/>
              <w:del w:id="159" w:author="VTSProgram" w:date="2012-03-22T09:55:00Z"/>
              <w:spacing w:val="46"/>
            </w:rPr>
          </w:rPrChange>
        </w:rPr>
        <w:pPrChange w:id="160" w:author="Steve Guest" w:date="2012-03-21T08:31:00Z">
          <w:pPr>
            <w:pStyle w:val="Bullet1"/>
          </w:pPr>
        </w:pPrChange>
      </w:pPr>
    </w:p>
    <w:p w14:paraId="66F82691" w14:textId="683EAA25" w:rsidR="00CE1272" w:rsidRPr="00CE1272" w:rsidDel="005E0499" w:rsidRDefault="005741C6">
      <w:pPr>
        <w:rPr>
          <w:ins w:id="161" w:author="Steve Guest" w:date="2012-03-20T16:37:00Z"/>
          <w:del w:id="162" w:author="VTSProgram" w:date="2012-03-22T09:54:00Z"/>
          <w:rPrChange w:id="163" w:author="Steve Guest" w:date="2012-03-21T08:21:00Z">
            <w:rPr>
              <w:ins w:id="164" w:author="Steve Guest" w:date="2012-03-20T16:37:00Z"/>
              <w:del w:id="165" w:author="VTSProgram" w:date="2012-03-22T09:54:00Z"/>
              <w:i/>
            </w:rPr>
          </w:rPrChange>
        </w:rPr>
        <w:pPrChange w:id="166" w:author="Steve Guest" w:date="2012-03-21T08:10:00Z">
          <w:pPr>
            <w:pStyle w:val="PARAGRAPH"/>
            <w:jc w:val="left"/>
          </w:pPr>
        </w:pPrChange>
      </w:pPr>
      <w:del w:id="167" w:author="VTSProgram" w:date="2012-03-22T06:35:00Z">
        <w:r>
          <w:pict w14:anchorId="644421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2.55pt;height:459.45pt">
              <v:imagedata croptop="-65520f" cropbottom="65520f"/>
            </v:shape>
          </w:pict>
        </w:r>
      </w:del>
      <w:del w:id="168" w:author="VTSProgram" w:date="2012-03-22T09:54:00Z">
        <w:r>
          <w:rPr>
            <w:rFonts w:ascii="Times New Roman" w:hAnsi="Times New Roman" w:cs="Times New Roman"/>
            <w:sz w:val="24"/>
            <w:szCs w:val="24"/>
          </w:rPr>
        </w:r>
        <w:r>
          <w:rPr>
            <w:rFonts w:ascii="Times New Roman" w:hAnsi="Times New Roman" w:cs="Times New Roman"/>
            <w:sz w:val="24"/>
            <w:szCs w:val="24"/>
          </w:rPr>
          <w:pict w14:anchorId="03C2F6C0">
            <v:group id="_x0000_s1026" style="width:422.6pt;height:459.05pt;mso-position-horizontal-relative:char;mso-position-vertical-relative:line" coordorigin="-362415,-144966" coordsize="5367169,58301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">
              <v:rect id="AutoShape 626" o:spid="_x0000_s1027" style="position:absolute;left:-362415;top:-144966;width:5040630;height:58301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CdTzxgAA&#10;ANwAAAAPAAAAZHJzL2Rvd25yZXYueG1sRI9BawIxFITvBf9DeEIvRbNqkWVrFBEKQgviVsHeHsnr&#10;7tLNyzZJdf33Rij0OMzMN8xi1dtWnMmHxrGCyTgDQaydabhScPh4HeUgQkQ22DomBVcKsFoOHhZY&#10;GHfhPZ3LWIkE4VCggjrGrpAy6JoshrHriJP35bzFmKSvpPF4SXDbymmWzaXFhtNCjR1tatLf5a9V&#10;8PQ8t+Z4+rn6z/LtdNzlev0etFKPw379AiJSH//Df+2tUZDPZnA/k46AXN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JCdTzxgAAANwAAAAPAAAAAAAAAAAAAAAAAJcCAABkcnMv&#10;ZG93bnJldi54bWxQSwUGAAAAAAQABAD1AAAAigMAAAAA&#10;" filled="f" strokeweight="1.5pt">
                <o:lock v:ext="edit" aspectratio="t" text="t"/>
              </v:rect>
              <v:shape id="Text Box 627" o:spid="_x0000_s1028" type="#_x0000_t202" style="position:absolute;left:1647323;top:339060;width:1159405;height:4171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SNecwwAA&#10;ANwAAAAPAAAAZHJzL2Rvd25yZXYueG1sRI9Pa8JAFMTvBb/D8gRvdVMbS4iuIoLBo/9Kr6/ZZzY0&#10;+zZktzF+e7dQ8DjMzG+Y5Xqwjeip87VjBW/TBARx6XTNlYLLefeagfABWWPjmBTcycN6NXpZYq7d&#10;jY/Un0IlIoR9jgpMCG0upS8NWfRT1xJH7+o6iyHKrpK6w1uE20bOkuRDWqw5LhhsaWuo/Dn9WgVz&#10;/3VI+/t3barss5DFYI/puVBqMh42CxCBhvAM/7f3WkH2nsLfmXgE5Oo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SNecwwAAANwAAAAPAAAAAAAAAAAAAAAAAJcCAABkcnMvZG93&#10;bnJldi54bWxQSwUGAAAAAAQABAD1AAAAhwMAAAAA&#10;" strokeweight="1.5pt">
                <o:lock v:ext="edit" aspectratio="t"/>
                <v:textbox>
                  <w:txbxContent>
                    <w:p w14:paraId="6980E04A" w14:textId="77777777" w:rsidR="00313A00" w:rsidRDefault="00313A00" w:rsidP="00E84FB9">
                      <w:pPr>
                        <w:pStyle w:val="NormalWeb"/>
                        <w:spacing w:before="0" w:beforeAutospacing="0" w:after="120" w:afterAutospacing="0" w:line="240" w:lineRule="exact"/>
                        <w:jc w:val="center"/>
                      </w:pPr>
                      <w:r>
                        <w:rPr>
                          <w:rFonts w:eastAsia="PMingLiU" w:cstheme="minorBidi"/>
                          <w:b/>
                          <w:bCs/>
                          <w:color w:val="000000" w:themeColor="text1"/>
                          <w:kern w:val="2"/>
                          <w:sz w:val="18"/>
                          <w:szCs w:val="18"/>
                          <w:lang w:val="en-US"/>
                        </w:rPr>
                        <w:t>Vessel Traffic Services</w:t>
                      </w:r>
                    </w:p>
                  </w:txbxContent>
                </v:textbox>
              </v:shape>
              <v:shape id="Text Box 628" o:spid="_x0000_s1029" type="#_x0000_t202" style="position:absolute;left:4134752;top:756163;width:870002;height:1245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BHIHwwAA&#10;ANwAAAAPAAAAZHJzL2Rvd25yZXYueG1sRI9bi8IwFITfF/wP4Qi+ram3pXSNIoJlH73ssq9nm2NT&#10;bE5KE2v99xtB8HGYmW+Y5bq3teio9ZVjBZNxAoK4cLriUsH3afeegvABWWPtmBTcycN6NXhbYqbd&#10;jQ/UHUMpIoR9hgpMCE0mpS8MWfRj1xBH7+xaiyHKtpS6xVuE21pOk+RDWqw4LhhsaGuouByvVsHC&#10;/+7n3f2vMmX6k8u8t4f5KVdqNOw3nyAC9eEVfra/tIJ0toDHmXgE5O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BHIHwwAAANwAAAAPAAAAAAAAAAAAAAAAAJcCAABkcnMvZG93&#10;bnJldi54bWxQSwUGAAAAAAQABAD1AAAAhwMAAAAA&#10;" strokeweight="1.5pt">
                <o:lock v:ext="edit" aspectratio="t"/>
                <v:textbox>
                  <w:txbxContent>
                    <w:p w14:paraId="2071682F" w14:textId="77777777" w:rsidR="00313A00" w:rsidRDefault="00313A00" w:rsidP="00E84FB9">
                      <w:pPr>
                        <w:pStyle w:val="NormalWeb"/>
                        <w:spacing w:before="0" w:beforeAutospacing="0" w:after="120" w:afterAutospacing="0" w:line="240" w:lineRule="exact"/>
                        <w:jc w:val="center"/>
                      </w:pPr>
                      <w:r>
                        <w:rPr>
                          <w:rFonts w:eastAsia="PMingLiU" w:cstheme="minorBidi"/>
                          <w:color w:val="000000" w:themeColor="text1"/>
                          <w:kern w:val="2"/>
                          <w:sz w:val="18"/>
                          <w:szCs w:val="18"/>
                          <w:lang w:val="en-US"/>
                        </w:rPr>
                        <w:t>Local Port Services</w:t>
                      </w:r>
                    </w:p>
                  </w:txbxContent>
                </v:textbox>
              </v:shape>
              <v:shape id="Text Box 629" o:spid="_x0000_s1030" type="#_x0000_t202" style="position:absolute;left:908868;top:2303292;width:807218;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0gdrxAAA&#10;ANwAAAAPAAAAZHJzL2Rvd25yZXYueG1sRI/RagIxFETfhf5DuIW+abYWl+3WKCqIYl+q9QNuk9vd&#10;pZubJYm6/r0RCj4OM3OGmc5724oz+dA4VvA6ykAQa2carhQcv9fDAkSIyAZbx6TgSgHms6fBFEvj&#10;Lryn8yFWIkE4lKigjrErpQy6Joth5Dri5P06bzEm6StpPF4S3LZynGW5tNhwWqixo1VN+u9wsgry&#10;5df7YhP0sfjc61W7a36uE+2VennuFx8gIvXxEf5vb42C4i2H+5l0BOTs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3NIHa8QAAADcAAAADwAAAAAAAAAAAAAAAACXAgAAZHJzL2Rv&#10;d25yZXYueG1sUEsFBgAAAAAEAAQA9QAAAIgDAAAAAA==&#10;" strokecolor="navy" strokeweight="1.5pt">
                <o:lock v:ext="edit" aspectratio="t"/>
                <v:textbox>
                  <w:txbxContent>
                    <w:p w14:paraId="2F6226B3" w14:textId="77777777" w:rsidR="00313A00" w:rsidRDefault="00313A00" w:rsidP="00E84FB9">
                      <w:pPr>
                        <w:pStyle w:val="NormalWeb"/>
                        <w:tabs>
                          <w:tab w:val="left" w:pos="11199"/>
                        </w:tabs>
                        <w:spacing w:before="0" w:beforeAutospacing="0" w:after="0" w:afterAutospacing="0" w:line="240" w:lineRule="exact"/>
                        <w:jc w:val="center"/>
                      </w:pPr>
                      <w:r>
                        <w:rPr>
                          <w:rFonts w:cstheme="minorBidi"/>
                          <w:color w:val="0000FF"/>
                          <w:kern w:val="2"/>
                          <w:sz w:val="16"/>
                          <w:szCs w:val="16"/>
                        </w:rPr>
                        <w:t>Traffic</w:t>
                      </w:r>
                    </w:p>
                    <w:p w14:paraId="63736D61" w14:textId="77777777" w:rsidR="00313A00" w:rsidRDefault="00313A00" w:rsidP="00E84FB9">
                      <w:pPr>
                        <w:pStyle w:val="NormalWeb"/>
                        <w:tabs>
                          <w:tab w:val="left" w:pos="11199"/>
                        </w:tabs>
                        <w:spacing w:before="0" w:beforeAutospacing="0" w:after="0" w:afterAutospacing="0" w:line="240" w:lineRule="exact"/>
                        <w:jc w:val="center"/>
                      </w:pPr>
                      <w:r>
                        <w:rPr>
                          <w:rFonts w:cstheme="minorBidi"/>
                          <w:color w:val="0000FF"/>
                          <w:kern w:val="2"/>
                          <w:sz w:val="16"/>
                          <w:szCs w:val="16"/>
                        </w:rPr>
                        <w:t>Organization</w:t>
                      </w:r>
                    </w:p>
                    <w:p w14:paraId="5E37FF99" w14:textId="77777777" w:rsidR="00313A00" w:rsidRDefault="00313A00" w:rsidP="00E84FB9">
                      <w:pPr>
                        <w:pStyle w:val="NormalWeb"/>
                        <w:tabs>
                          <w:tab w:val="left" w:pos="11199"/>
                        </w:tabs>
                        <w:spacing w:before="0" w:beforeAutospacing="0" w:after="0" w:afterAutospacing="0" w:line="240" w:lineRule="exact"/>
                        <w:jc w:val="center"/>
                      </w:pPr>
                      <w:r>
                        <w:rPr>
                          <w:rFonts w:cstheme="minorBidi"/>
                          <w:color w:val="0000FF"/>
                          <w:kern w:val="2"/>
                          <w:sz w:val="16"/>
                          <w:szCs w:val="16"/>
                        </w:rPr>
                        <w:t>Service</w:t>
                      </w:r>
                    </w:p>
                  </w:txbxContent>
                </v:textbox>
              </v:shape>
              <v:shape id="Text Box 630" o:spid="_x0000_s1031" type="#_x0000_t202" style="position:absolute;left:1828499;top:2303292;width:765363;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mknrwwAA&#10;ANwAAAAPAAAAZHJzL2Rvd25yZXYueG1sRI9Ba8JAFITvgv9heYI33VhtG6KrSMHgsWpLr8/sMxvM&#10;vg3ZNcZ/7xYKPQ4z8w2z2vS2Fh21vnKsYDZNQBAXTldcKvg67SYpCB+QNdaOScGDPGzWw8EKM+3u&#10;fKDuGEoRIewzVGBCaDIpfWHIop+6hjh6F9daDFG2pdQt3iPc1vIlSd6kxYrjgsGGPgwV1+PNKnj1&#10;P5+L7nGuTJl+5zLv7WFxypUaj/rtEkSgPvyH/9p7rSCdv8PvmXgE5PoJ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5mknrwwAAANwAAAAPAAAAAAAAAAAAAAAAAJcCAABkcnMvZG93&#10;bnJldi54bWxQSwUGAAAAAAQABAD1AAAAhwMAAAAA&#10;" strokeweight="1.5pt">
                <o:lock v:ext="edit" aspectratio="t"/>
                <v:textbox>
                  <w:txbxContent>
                    <w:p w14:paraId="5ABDAD70" w14:textId="77777777" w:rsidR="00313A00" w:rsidRDefault="00313A00" w:rsidP="00E84FB9">
                      <w:pPr>
                        <w:pStyle w:val="NormalWeb"/>
                        <w:spacing w:before="0" w:beforeAutospacing="0" w:after="0" w:afterAutospacing="0" w:line="240" w:lineRule="exact"/>
                        <w:jc w:val="center"/>
                      </w:pPr>
                      <w:r>
                        <w:rPr>
                          <w:rFonts w:cstheme="minorBidi"/>
                          <w:color w:val="000000" w:themeColor="text1"/>
                          <w:kern w:val="2"/>
                          <w:sz w:val="16"/>
                          <w:szCs w:val="16"/>
                        </w:rPr>
                        <w:t>Information Service</w:t>
                      </w:r>
                    </w:p>
                  </w:txbxContent>
                </v:textbox>
              </v:shape>
              <v:shape id="Text Box 631" o:spid="_x0000_s1032" type="#_x0000_t202" style="position:absolute;left:2780419;top:2301846;width:878971;height:5711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Bd2ZwQAA&#10;ANwAAAAPAAAAZHJzL2Rvd25yZXYueG1sRE/Pa8IwFL4P/B/CE3ZbUzc3SjWKDFZ2nHbi9dk8m2Lz&#10;UpKs1v9+OQx2/Ph+r7eT7cVIPnSOFSyyHARx43THrYLv+uOpABEissbeMSm4U4DtZvawxlK7G+9p&#10;PMRWpBAOJSowMQ6llKExZDFkbiBO3MV5izFB30rt8ZbCbS+f8/xNWuw4NRgc6N1Qcz38WAWv4fS1&#10;HO/nzrTFsZLVZPfLulLqcT7tViAiTfFf/Of+1AqKl7Q2nUlHQG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AXdmcEAAADcAAAADwAAAAAAAAAAAAAAAACXAgAAZHJzL2Rvd25y&#10;ZXYueG1sUEsFBgAAAAAEAAQA9QAAAIUDAAAAAA==&#10;" strokeweight="1.5pt">
                <o:lock v:ext="edit" aspectratio="t"/>
                <v:textbox>
                  <w:txbxContent>
                    <w:p w14:paraId="367CB15F" w14:textId="77777777" w:rsidR="00313A00" w:rsidRDefault="00313A00" w:rsidP="00E84FB9">
                      <w:pPr>
                        <w:pStyle w:val="NormalWeb"/>
                        <w:spacing w:before="0" w:beforeAutospacing="0" w:after="0" w:afterAutospacing="0" w:line="240" w:lineRule="exact"/>
                        <w:jc w:val="center"/>
                      </w:pPr>
                      <w:r>
                        <w:rPr>
                          <w:rFonts w:eastAsia="PMingLiU" w:cstheme="minorBidi"/>
                          <w:color w:val="FF0000"/>
                          <w:kern w:val="2"/>
                          <w:sz w:val="16"/>
                          <w:szCs w:val="16"/>
                          <w:lang w:val="en-US"/>
                        </w:rPr>
                        <w:t>Navigational Assistance Service</w:t>
                      </w:r>
                    </w:p>
                  </w:txbxContent>
                </v:textbox>
              </v:shape>
              <v:shape id="Text Box 632" o:spid="_x0000_s1033" type="#_x0000_t202" style="position:absolute;left:823961;top:840781;width:2762480;height:6918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ROhswAAA&#10;ANwAAAAPAAAAZHJzL2Rvd25yZXYueG1sRE/bisIwFHwX9h/CWdg3TVdBtJoWWRDEBcHqBxyaYxts&#10;TkoStf79ZkHwbYa5MetysJ24kw/GsYLvSQaCuHbacKPgfNqOFyBCRNbYOSYFTwpQFh+jNebaPfhI&#10;9yo2IpVwyFFBG2OfSxnqliyGieuJk3Zx3mJM1DdSe3ykctvJaZbNpUXDaaHFnn5aqq/VzSrw+255&#10;qIbbedqY31mWsDsao9TX57BZgYg0xLf5ld5pBYvZEv7PpCMgiz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ROhswAAAANwAAAAPAAAAAAAAAAAAAAAAAJcCAABkcnMvZG93bnJl&#10;di54bWxQSwUGAAAAAAQABAD1AAAAhAMAAAAA&#10;" stroked="f" strokeweight="1.5pt">
                <o:lock v:ext="edit" aspectratio="t"/>
                <v:textbox>
                  <w:txbxContent>
                    <w:p w14:paraId="5B4E2D75" w14:textId="77777777" w:rsidR="00313A00" w:rsidRDefault="00313A00" w:rsidP="00E84FB9">
                      <w:pPr>
                        <w:pStyle w:val="NormalWeb"/>
                        <w:spacing w:before="0" w:beforeAutospacing="0" w:after="0" w:afterAutospacing="0" w:line="300" w:lineRule="exact"/>
                        <w:jc w:val="both"/>
                      </w:pPr>
                      <w:r>
                        <w:rPr>
                          <w:rFonts w:cstheme="minorBidi"/>
                          <w:color w:val="000000" w:themeColor="text1"/>
                          <w:kern w:val="2"/>
                          <w:sz w:val="16"/>
                          <w:szCs w:val="16"/>
                        </w:rPr>
                        <w:t xml:space="preserve">                            Safe use of the waterway</w:t>
                      </w:r>
                    </w:p>
                    <w:p w14:paraId="6132C66E" w14:textId="77777777" w:rsidR="00313A00" w:rsidRDefault="00313A00" w:rsidP="00E84FB9">
                      <w:pPr>
                        <w:pStyle w:val="NormalWeb"/>
                        <w:spacing w:before="0" w:beforeAutospacing="0" w:after="0" w:afterAutospacing="0" w:line="300" w:lineRule="exact"/>
                        <w:jc w:val="both"/>
                      </w:pPr>
                      <w:r>
                        <w:rPr>
                          <w:rFonts w:cstheme="minorBidi"/>
                          <w:color w:val="000000" w:themeColor="text1"/>
                          <w:kern w:val="2"/>
                          <w:sz w:val="16"/>
                          <w:szCs w:val="16"/>
                        </w:rPr>
                        <w:t xml:space="preserve">                        Efficiency of traffic movement</w:t>
                      </w:r>
                    </w:p>
                    <w:p w14:paraId="73F35D7F" w14:textId="77777777" w:rsidR="00313A00" w:rsidRDefault="00313A00" w:rsidP="00E84FB9">
                      <w:pPr>
                        <w:pStyle w:val="NormalWeb"/>
                        <w:spacing w:before="0" w:beforeAutospacing="0" w:after="0" w:afterAutospacing="0" w:line="300" w:lineRule="exact"/>
                        <w:jc w:val="center"/>
                      </w:pPr>
                      <w:r>
                        <w:rPr>
                          <w:rFonts w:cstheme="minorBidi"/>
                          <w:color w:val="000000" w:themeColor="text1"/>
                          <w:kern w:val="2"/>
                          <w:sz w:val="16"/>
                          <w:szCs w:val="16"/>
                        </w:rPr>
                        <w:t>Protection of the marine and adjacent environment</w:t>
                      </w:r>
                    </w:p>
                  </w:txbxContent>
                </v:textbox>
              </v:shape>
              <v:shape id="AutoShape 633" o:spid="_x0000_s1034" type="#_x0000_t32" style="position:absolute;left:2205201;top:1532636;width:5979;height:77065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a6wL8IAAADcAAAADwAAAGRycy9kb3ducmV2LnhtbERPz2vCMBS+D/wfwhN2m2llDOmMxRYF&#10;d7TmsONb89YWm5fSxNrtr18OA48f3+9tPtteTDT6zrGCdJWAIK6d6bhRoC/Hlw0IH5AN9o5JwQ95&#10;yHeLpy1mxt35TFMVGhFD2GeooA1hyKT0dUsW/coNxJH7dqPFEOHYSDPiPYbbXq6T5E1a7Dg2tDhQ&#10;2VJ9rW5WQalvky6majici8+06T8Op69frdTzct6/gwg0h4f4330yCjavcX48E4+A3P0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a6wL8IAAADcAAAADwAAAAAAAAAAAAAA&#10;AAChAgAAZHJzL2Rvd25yZXYueG1sUEsFBgAAAAAEAAQA+QAAAJADAAAAAA==&#10;" strokeweight="1.5pt">
                <v:stroke endarrow="block"/>
                <o:lock v:ext="edit" aspectratio="t"/>
              </v:shape>
              <v:line id="Line 634" o:spid="_x0000_s1035" style="position:absolute;flip:x;visibility:visible;mso-wrap-style:square" from="1312477,1532636" to="1647323,230329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08gUsUAAADcAAAADwAAAGRycy9kb3ducmV2LnhtbESPQWsCMRSE70L/Q3gFb5pYukVXo1Rp&#10;i9faIh6fm+fuavKybKK7/fdNoeBxmJlvmMWqd1bcqA21Zw2TsQJBXHhTc6nh++t9NAURIrJB65k0&#10;/FCA1fJhsMDc+I4/6baLpUgQDjlqqGJscilDUZHDMPYNcfJOvnUYk2xLaVrsEtxZ+aTUi3RYc1qo&#10;sKFNRcVld3UaPtR23Z1nmdqcs+M+W/f28nawWg8f+9c5iEh9vIf/21ujYfo8gb8z6QjI5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08gUsUAAADcAAAADwAAAAAAAAAA&#10;AAAAAAChAgAAZHJzL2Rvd25yZXYueG1sUEsFBgAAAAAEAAQA+QAAAJMDAAAAAA==&#10;" strokeweight="1.5pt">
                <v:stroke endarrow="block"/>
              </v:line>
              <v:line id="Line 635" o:spid="_x0000_s1036" style="position:absolute;visibility:visible;mso-wrap-style:square" from="2755305,1532636" to="3219904,230184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YM7RMMAAADcAAAADwAAAGRycy9kb3ducmV2LnhtbESPS6vCMBSE94L/IRzBnaY+kV6jiOBj&#10;48Lq4t7doTm2vTYnpYla/70RBJfDzHzDzJeNKcWdaldYVjDoRyCIU6sLzhScT5veDITzyBpLy6Tg&#10;SQ6Wi3ZrjrG2Dz7SPfGZCBB2MSrIva9iKV2ak0HXtxVx8C62NuiDrDOpa3wEuCnlMIqm0mDBYSHH&#10;itY5pdfkZhRMcDTNjodff9mP//6bNfFgm+yU6naa1Q8IT43/hj/tvVYwGw/hfSYcAbl4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WDO0TDAAAA3AAAAA8AAAAAAAAAAAAA&#10;AAAAoQIAAGRycy9kb3ducmV2LnhtbFBLBQYAAAAABAAEAPkAAACRAwAAAAA=&#10;" strokeweight="1.5pt">
                <v:stroke endarrow="block"/>
              </v:line>
              <v:line id="Line 636" o:spid="_x0000_s1037" style="position:absolute;visibility:visible;mso-wrap-style:square" from="4031308,167722" to="4031308,5660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acfMQAAADcAAAADwAAAGRycy9kb3ducmV2LnhtbESPQWvCQBSE70L/w/IEb3VjlSKpq0hB&#10;Ld4aRejtkX0mMdm36e5G03/fFQSPw8x8wyxWvWnElZyvLCuYjBMQxLnVFRcKjofN6xyED8gaG8uk&#10;4I88rJYvgwWm2t74m65ZKESEsE9RQRlCm0rp85IM+rFtiaN3ts5giNIVUju8Rbhp5FuSvEuDFceF&#10;Elv6LCmvs84oOHUZ/1zqjWuw2+5259Nv7ad7pUbDfv0BIlAfnuFH+0srmM+mcD8Tj4Bc/g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35px8xAAAANwAAAAPAAAAAAAAAAAA&#10;AAAAAKECAABkcnMvZG93bnJldi54bWxQSwUGAAAAAAQABAD5AAAAkgMAAAAA&#10;" strokeweight="1.5pt"/>
              <v:shape id="Text Box 637" o:spid="_x0000_s1038" type="#_x0000_t202" style="position:absolute;left:1052971;top:3394783;width:2506562;height:4412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qThwwAA&#10;ANwAAAAPAAAAZHJzL2Rvd25yZXYueG1sRI9Pi8IwFMTvgt8hPMGbpi7dpVSjiLBlj/7ZxeuzeTbF&#10;5qU02Vq//UYQ9jjMzG+Y1Wawjeip87VjBYt5AoK4dLrmSsH36XOWgfABWWPjmBQ8yMNmPR6tMNfu&#10;zgfqj6ESEcI+RwUmhDaX0peGLPq5a4mjd3WdxRBlV0nd4T3CbSPfkuRDWqw5LhhsaWeovB1/rYJ3&#10;f96n/eNSmyr7KWQx2EN6KpSaTobtEkSgIfyHX+0vrSBLU3ieiUdAr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TqThwwAAANwAAAAPAAAAAAAAAAAAAAAAAJcCAABkcnMvZG93&#10;bnJldi54bWxQSwUGAAAAAAQABAD1AAAAhwMAAAAA&#10;" strokeweight="1.5pt">
                <o:lock v:ext="edit" aspectratio="t"/>
                <v:textbox style="mso-next-textbox:#Text Box 637">
                  <w:txbxContent>
                    <w:p w14:paraId="6C72BB7A" w14:textId="77777777" w:rsidR="005E0499" w:rsidRDefault="005E0499" w:rsidP="005E0499">
                      <w:pPr>
                        <w:pStyle w:val="NormalWeb"/>
                        <w:tabs>
                          <w:tab w:val="left" w:pos="7551"/>
                        </w:tabs>
                        <w:spacing w:before="0" w:beforeAutospacing="0" w:after="0" w:afterAutospacing="0" w:line="200" w:lineRule="exact"/>
                        <w:jc w:val="center"/>
                      </w:pPr>
                      <w:r>
                        <w:rPr>
                          <w:rFonts w:eastAsia="PMingLiU" w:cstheme="minorBidi"/>
                          <w:b/>
                          <w:bCs/>
                          <w:color w:val="4F81BD"/>
                          <w:kern w:val="2"/>
                          <w:sz w:val="16"/>
                          <w:szCs w:val="16"/>
                        </w:rPr>
                        <w:t>Providing marine information</w:t>
                      </w:r>
                    </w:p>
                    <w:p w14:paraId="088F398D" w14:textId="77777777" w:rsidR="005E0499" w:rsidRDefault="005E0499" w:rsidP="005E0499">
                      <w:pPr>
                        <w:pStyle w:val="NormalWeb"/>
                        <w:spacing w:before="0" w:beforeAutospacing="0" w:after="0" w:afterAutospacing="0" w:line="200" w:lineRule="exact"/>
                        <w:jc w:val="center"/>
                      </w:pPr>
                      <w:r>
                        <w:rPr>
                          <w:rFonts w:cstheme="minorBidi"/>
                          <w:b/>
                          <w:bCs/>
                          <w:color w:val="000000" w:themeColor="text1"/>
                          <w:kern w:val="2"/>
                          <w:sz w:val="16"/>
                          <w:szCs w:val="16"/>
                        </w:rPr>
                        <w:t>(broadcast or as requested)</w:t>
                      </w:r>
                    </w:p>
                    <w:p w14:paraId="799F7E02" w14:textId="77777777" w:rsidR="005E0499" w:rsidRDefault="005E0499" w:rsidP="005E0499">
                      <w:pPr>
                        <w:pStyle w:val="NormalWeb"/>
                        <w:spacing w:before="0" w:beforeAutospacing="0" w:after="0" w:afterAutospacing="0" w:line="200" w:lineRule="exact"/>
                        <w:jc w:val="center"/>
                      </w:pPr>
                    </w:p>
                  </w:txbxContent>
                </v:textbox>
              </v:shape>
              <v:line id="Line 638" o:spid="_x0000_s1039" style="position:absolute;visibility:visible;mso-wrap-style:square" from="3221100,2872970" to="3221698,33869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3p4fcQAAADcAAAADwAAAGRycy9kb3ducmV2LnhtbESP0WoCMRRE3wX/IVyhb5q1VJHVKFJo&#10;aR8UXf2Ay+a6WdzcbJOoa7/eFAo+DjNzhlmsOtuIK/lQO1YwHmUgiEuna64UHA8fwxmIEJE1No5J&#10;wZ0CrJb93gJz7W68p2sRK5EgHHJUYGJscylDachiGLmWOHkn5y3GJH0ltcdbgttGvmbZVFqsOS0Y&#10;bOndUHkuLlbBd/BTf4mcyc2P+d2dt7u7/KyUehl06zmISF18hv/bX1rB7G0Cf2fSEZDL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Denh9xAAAANwAAAAPAAAAAAAAAAAA&#10;AAAAAKECAABkcnMvZG93bnJldi54bWxQSwUGAAAAAAQABAD5AAAAkgMAAAAA&#10;" strokecolor="red" strokeweight="1.5pt">
                <v:stroke endarrow="block"/>
              </v:line>
              <v:line id="Line 639" o:spid="_x0000_s1040" style="position:absolute;visibility:visible;mso-wrap-style:square" from="2211180,2878031" to="2211778,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rg9R8QAAADcAAAADwAAAGRycy9kb3ducmV2LnhtbESPT4vCMBTE7wt+h/CEvW1T/xWpRhFh&#10;XS8e7HrQ26N5ttXmpTRZrd/eCMIeh5n5DTNfdqYWN2pdZVnBIIpBEOdWV1woOPx+f01BOI+ssbZM&#10;Ch7kYLnofcwx1fbOe7plvhABwi5FBaX3TSqly0sy6CLbEAfvbFuDPsi2kLrFe4CbWg7jOJEGKw4L&#10;JTa0Lim/Zn9GwQRHSbHfHf15Oz5dujXxYJP9KPXZ71YzEJ46/x9+t7dawXScwOtMOAJy8QQ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6uD1HxAAAANwAAAAPAAAAAAAAAAAA&#10;AAAAAKECAABkcnMvZG93bnJldi54bWxQSwUGAAAAAAQABAD5AAAAkgMAAAAA&#10;" strokeweight="1.5pt">
                <v:stroke endarrow="block"/>
              </v:line>
              <v:line id="Line 640" o:spid="_x0000_s1041" style="position:absolute;visibility:visible;mso-wrap-style:square" from="1358519,2878031" to="1359117,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ScRyscAAADcAAAADwAAAGRycy9kb3ducmV2LnhtbESPT2vCQBTE7wW/w/KE3pqNVvyTZhUR&#10;hNKL1Hpoby/Z1ySYfRt2VxP76btCocdhZn7D5JvBtOJKzjeWFUySFARxaXXDlYLTx/5pCcIHZI2t&#10;ZVJwIw+b9eghx0zbnt/pegyViBD2GSqoQ+gyKX1Zk0Gf2I44et/WGQxRukpqh32Em1ZO03QuDTYc&#10;F2rsaFdTeT5ejIJh91y8HeSq2PbmZ7766mbuNvlU6nE8bF9ABBrCf/iv/aoVLGcLuJ+JR0Cufw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9JxHKxwAAANwAAAAPAAAAAAAA&#10;AAAAAAAAAKECAABkcnMvZG93bnJldi54bWxQSwUGAAAAAAQABAD5AAAAlQMAAAAA&#10;" strokecolor="navy" strokeweight="1.5pt">
                <v:stroke endarrow="block"/>
              </v:line>
              <v:shape id="Text Box 641" o:spid="_x0000_s1042" type="#_x0000_t202" style="position:absolute;left:4143721;top:2303292;width:765363;height:4301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GgcwgAA&#10;ANwAAAAPAAAAZHJzL2Rvd25yZXYueG1sRE/Pa8IwFL4P/B/CE3abqTK0dkbZFEEED+uEbbdH82yL&#10;zUtJYq3/vTkIHj++34tVbxrRkfO1ZQXjUQKCuLC65lLB8Wf7loLwAVljY5kU3MjDajl4WWCm7ZW/&#10;qctDKWII+wwVVCG0mZS+qMigH9mWOHIn6wyGCF0ptcNrDDeNnCTJVBqsOTZU2NK6ouKcX4yCUzff&#10;bva2+J/h5veWTr8Of+4QlHod9p8fIAL14Sl+uHdaQfoe18Yz8QjI5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IaBzCAAAA3AAAAA8AAAAAAAAAAAAAAAAAlwIAAGRycy9kb3du&#10;cmV2LnhtbFBLBQYAAAAABAAEAPUAAACGAwAAAAA=&#10;" strokecolor="green" strokeweight="1.5pt">
                <o:lock v:ext="edit" aspectratio="t"/>
                <v:textbox>
                  <w:txbxContent>
                    <w:p w14:paraId="121D1D85" w14:textId="77777777" w:rsidR="00313A00" w:rsidRDefault="00313A00" w:rsidP="00E84FB9">
                      <w:pPr>
                        <w:pStyle w:val="NormalWeb"/>
                        <w:spacing w:before="0" w:beforeAutospacing="0" w:after="0" w:afterAutospacing="0" w:line="240" w:lineRule="exact"/>
                        <w:jc w:val="center"/>
                      </w:pPr>
                      <w:r>
                        <w:rPr>
                          <w:rFonts w:cstheme="minorBidi"/>
                          <w:b/>
                          <w:bCs/>
                          <w:color w:val="008000"/>
                          <w:kern w:val="2"/>
                          <w:sz w:val="18"/>
                          <w:szCs w:val="18"/>
                        </w:rPr>
                        <w:t>Local Port Service</w:t>
                      </w:r>
                    </w:p>
                  </w:txbxContent>
                </v:textbox>
              </v:shape>
              <v:shape id="Text Box 642" o:spid="_x0000_s1043" type="#_x0000_t202" style="position:absolute;left:718960;top:4520006;width:1293343;height:1060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qfvGxAAA&#10;ANwAAAAPAAAAZHJzL2Rvd25yZXYueG1sRI9Ba8JAFITvBf/D8gre6iYiJaauUqyC9GZa0OMj+5oE&#10;s29D9jWJ/75bKPQ4zMw3zGY3uVYN1IfGs4F0kYAiLr1tuDLw+XF8ykAFQbbYeiYDdwqw284eNphb&#10;P/KZhkIqFSEccjRQi3S51qGsyWFY+I44el++dyhR9pW2PY4R7lq9TJJn7bDhuFBjR/uaylvx7Qwc&#10;03e5vqUXWd2sv7hzCNVhWRozf5xeX0AJTfIf/mufrIFstYbfM/EI6O0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qn7xsQAAADcAAAADwAAAAAAAAAAAAAAAACXAgAAZHJzL2Rv&#10;d25yZXYueG1sUEsFBgAAAAAEAAQA9QAAAIgDAAAAAA==&#10;" stroked="f" strokecolor="navy" strokeweight="1.5pt">
                <o:lock v:ext="edit" aspectratio="t"/>
                <v:textbox>
                  <w:txbxContent>
                    <w:p w14:paraId="2A9A839D" w14:textId="77777777" w:rsidR="00313A00" w:rsidRDefault="00313A00" w:rsidP="00E84FB9">
                      <w:pPr>
                        <w:pStyle w:val="NormalWeb"/>
                        <w:spacing w:before="0" w:beforeAutospacing="0" w:after="0" w:afterAutospacing="0" w:line="300" w:lineRule="exact"/>
                        <w:jc w:val="center"/>
                      </w:pPr>
                      <w:r>
                        <w:rPr>
                          <w:rFonts w:cstheme="minorBidi"/>
                          <w:b/>
                          <w:bCs/>
                          <w:color w:val="000080"/>
                          <w:kern w:val="2"/>
                          <w:sz w:val="16"/>
                          <w:szCs w:val="16"/>
                        </w:rPr>
                        <w:t xml:space="preserve">Providing Traffic: </w:t>
                      </w:r>
                    </w:p>
                    <w:p w14:paraId="04B7F3C2" w14:textId="77777777" w:rsidR="00313A00" w:rsidRDefault="00313A00" w:rsidP="00E84FB9">
                      <w:pPr>
                        <w:pStyle w:val="NormalWeb"/>
                        <w:spacing w:before="0" w:beforeAutospacing="0" w:after="0" w:afterAutospacing="0" w:line="240" w:lineRule="exact"/>
                        <w:jc w:val="center"/>
                      </w:pPr>
                    </w:p>
                    <w:p w14:paraId="200F1C2A" w14:textId="77777777" w:rsidR="00313A00" w:rsidRDefault="00313A00" w:rsidP="00E84FB9">
                      <w:pPr>
                        <w:pStyle w:val="NormalWeb"/>
                        <w:spacing w:before="0" w:beforeAutospacing="0" w:after="0" w:afterAutospacing="0" w:line="240" w:lineRule="exact"/>
                        <w:jc w:val="center"/>
                        <w:rPr>
                          <w:rFonts w:cstheme="minorBidi"/>
                          <w:b/>
                          <w:bCs/>
                          <w:color w:val="000080"/>
                          <w:kern w:val="2"/>
                          <w:sz w:val="16"/>
                          <w:szCs w:val="16"/>
                        </w:rPr>
                      </w:pPr>
                      <w:r>
                        <w:rPr>
                          <w:rFonts w:cstheme="minorBidi"/>
                          <w:b/>
                          <w:bCs/>
                          <w:color w:val="000080"/>
                          <w:kern w:val="2"/>
                          <w:sz w:val="16"/>
                          <w:szCs w:val="16"/>
                        </w:rPr>
                        <w:t>INFORMATION</w:t>
                      </w:r>
                    </w:p>
                    <w:p w14:paraId="7EB8440E" w14:textId="77777777" w:rsidR="00313A00" w:rsidRDefault="00313A00" w:rsidP="00E84FB9">
                      <w:pPr>
                        <w:pStyle w:val="NormalWeb"/>
                        <w:spacing w:before="0" w:beforeAutospacing="0" w:after="0" w:afterAutospacing="0" w:line="240" w:lineRule="exact"/>
                        <w:jc w:val="center"/>
                      </w:pPr>
                      <w:r>
                        <w:rPr>
                          <w:rFonts w:cstheme="minorBidi"/>
                          <w:b/>
                          <w:bCs/>
                          <w:color w:val="000080"/>
                          <w:kern w:val="2"/>
                          <w:sz w:val="16"/>
                          <w:szCs w:val="16"/>
                        </w:rPr>
                        <w:t>WARNING</w:t>
                      </w:r>
                    </w:p>
                    <w:p w14:paraId="7E17D441" w14:textId="77777777" w:rsidR="00313A00" w:rsidRDefault="00313A00" w:rsidP="00E84FB9">
                      <w:pPr>
                        <w:pStyle w:val="NormalWeb"/>
                        <w:spacing w:before="0" w:beforeAutospacing="0" w:after="0" w:afterAutospacing="0" w:line="240" w:lineRule="exact"/>
                        <w:jc w:val="center"/>
                      </w:pPr>
                      <w:r>
                        <w:rPr>
                          <w:rFonts w:cstheme="minorBidi"/>
                          <w:b/>
                          <w:bCs/>
                          <w:color w:val="000080"/>
                          <w:kern w:val="2"/>
                          <w:sz w:val="16"/>
                          <w:szCs w:val="16"/>
                        </w:rPr>
                        <w:t>ADVICE</w:t>
                      </w:r>
                    </w:p>
                    <w:p w14:paraId="7336B586" w14:textId="77777777" w:rsidR="00313A00" w:rsidRDefault="00313A00" w:rsidP="00E84FB9">
                      <w:pPr>
                        <w:pStyle w:val="NormalWeb"/>
                        <w:spacing w:before="0" w:beforeAutospacing="0" w:after="0" w:afterAutospacing="0" w:line="240" w:lineRule="exact"/>
                        <w:jc w:val="center"/>
                      </w:pPr>
                      <w:r>
                        <w:rPr>
                          <w:rFonts w:cstheme="minorBidi"/>
                          <w:b/>
                          <w:bCs/>
                          <w:color w:val="000080"/>
                          <w:kern w:val="2"/>
                          <w:sz w:val="16"/>
                          <w:szCs w:val="16"/>
                        </w:rPr>
                        <w:t>INSTRUCTION</w:t>
                      </w:r>
                    </w:p>
                  </w:txbxContent>
                </v:textbox>
              </v:shape>
              <v:group id="Group 850" o:spid="_x0000_s1044" style="position:absolute;left:2212574;top:4122601;width:1819426;height:517449" coordorigin="2211882,4112900" coordsize="3198,42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GIjj78IAAADcAAAADwAA&#10;AAAAAAAAAAAAAACpAgAAZHJzL2Rvd25yZXYueG1sUEsFBgAAAAAEAAQA+gAAAJgDAAAAAA==&#10;">
                <o:lock v:ext="edit" aspectratio="t"/>
                <v:shape id="Text Box 644" o:spid="_x0000_s1045" type="#_x0000_t202" style="position:absolute;left:2211882;top:4112934;width:1610;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0G7wwAA&#10;ANwAAAAPAAAAZHJzL2Rvd25yZXYueG1sRI9PawIxFMTvhX6H8AreanYLLbI1ii0VepCCuuD1sXnd&#10;LG5eliTun29vBMHjMDO/YZbr0baiJx8axwryeQaCuHK64VpBedy+LkCEiKyxdUwKJgqwXj0/LbHQ&#10;buA99YdYiwThUKACE2NXSBkqQxbD3HXEyft33mJM0tdSexwS3LbyLcs+pMWG04LBjr4NVefDxSqw&#10;u+y0//vJTTmVPcbp+OV5GJWavYybTxCRxvgI39u/WsHiPYfbmXQE5OoK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H0G7wwAAANwAAAAPAAAAAAAAAAAAAAAAAJcCAABkcnMvZG93&#10;bnJldi54bWxQSwUGAAAAAAQABAD1AAAAhwMAAAAA&#10;" filled="f" stroked="f" strokeweight="1.5pt">
                  <o:lock v:ext="edit" aspectratio="t"/>
                  <v:textbox>
                    <w:txbxContent>
                      <w:p w14:paraId="43C010D9" w14:textId="77777777" w:rsidR="00313A00" w:rsidRDefault="00313A00" w:rsidP="00E84FB9">
                        <w:pPr>
                          <w:pStyle w:val="NormalWeb"/>
                          <w:spacing w:before="0" w:beforeAutospacing="0" w:after="0" w:afterAutospacing="0" w:line="240" w:lineRule="exact"/>
                          <w:jc w:val="center"/>
                        </w:pPr>
                        <w:r>
                          <w:rPr>
                            <w:rFonts w:cstheme="minorBidi"/>
                            <w:color w:val="FF0000"/>
                            <w:kern w:val="2"/>
                            <w:sz w:val="16"/>
                            <w:szCs w:val="16"/>
                          </w:rPr>
                          <w:t>REQUESTED</w:t>
                        </w:r>
                      </w:p>
                    </w:txbxContent>
                  </v:textbox>
                </v:shape>
                <v:shape id="Text Box 645" o:spid="_x0000_s1046" type="#_x0000_t202" style="position:absolute;left:2213725;top:4112929;width:135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zd/MwwAA&#10;ANwAAAAPAAAAZHJzL2Rvd25yZXYueG1sRI9PawIxFMTvgt8hPKE3zSpYZGuUVix4kIK60Otj87pZ&#10;unlZknT/fPtGEDwOM/MbZrsfbCM68qF2rGC5yEAQl07XXCkobp/zDYgQkTU2jknBSAH2u+lki7l2&#10;PV+ou8ZKJAiHHBWYGNtcylAashgWriVO3o/zFmOSvpLaY5/gtpGrLHuVFmtOCwZbOhgqf69/VoE9&#10;Z9+Xr+PSFGPRYRxvH577QamX2fD+BiLSEJ/hR/ukFWzWK7ifSUdA7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zd/MwwAAANwAAAAPAAAAAAAAAAAAAAAAAJcCAABkcnMvZG93&#10;bnJldi54bWxQSwUGAAAAAAQABAD1AAAAhwMAAAAA&#10;" filled="f" stroked="f" strokeweight="1.5pt">
                  <o:lock v:ext="edit" aspectratio="t"/>
                  <v:textbox>
                    <w:txbxContent>
                      <w:p w14:paraId="252C62E8" w14:textId="77777777" w:rsidR="00313A00" w:rsidRDefault="00313A00" w:rsidP="00E84FB9">
                        <w:pPr>
                          <w:pStyle w:val="NormalWeb"/>
                          <w:spacing w:before="0" w:beforeAutospacing="0" w:after="0" w:afterAutospacing="0" w:line="240" w:lineRule="exact"/>
                          <w:jc w:val="center"/>
                        </w:pPr>
                        <w:r>
                          <w:rPr>
                            <w:rFonts w:cstheme="minorBidi"/>
                            <w:color w:val="FF0000"/>
                            <w:kern w:val="2"/>
                            <w:sz w:val="16"/>
                            <w:szCs w:val="16"/>
                          </w:rPr>
                          <w:t>OBSERVED</w:t>
                        </w:r>
                      </w:p>
                    </w:txbxContent>
                  </v:textbox>
                </v:shape>
                <v:shape id="Text Box 646" o:spid="_x0000_s1047" type="#_x0000_t202" style="position:absolute;left:2213335;top:4112900;width:499;height:22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gXpXxAAA&#10;ANwAAAAPAAAAZHJzL2Rvd25yZXYueG1sRI/NasMwEITvhbyD2EJujZyG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YF6V8QAAADcAAAADwAAAAAAAAAAAAAAAACXAgAAZHJzL2Rv&#10;d25yZXYueG1sUEsFBgAAAAAEAAQA9QAAAIgDAAAAAA==&#10;" filled="f" stroked="f" strokeweight="1.5pt">
                  <o:lock v:ext="edit" aspectratio="t"/>
                  <v:textbox>
                    <w:txbxContent>
                      <w:p w14:paraId="1CF6C69A" w14:textId="77777777" w:rsidR="00313A00" w:rsidRDefault="00313A00" w:rsidP="00E84FB9">
                        <w:pPr>
                          <w:pStyle w:val="NormalWeb"/>
                          <w:spacing w:before="0" w:beforeAutospacing="0" w:after="0" w:afterAutospacing="0" w:line="300" w:lineRule="exact"/>
                          <w:jc w:val="both"/>
                        </w:pPr>
                        <w:proofErr w:type="gramStart"/>
                        <w:r>
                          <w:rPr>
                            <w:rFonts w:cstheme="minorBidi"/>
                            <w:color w:val="FF0000"/>
                            <w:kern w:val="2"/>
                            <w:sz w:val="16"/>
                            <w:szCs w:val="16"/>
                          </w:rPr>
                          <w:t>or</w:t>
                        </w:r>
                        <w:proofErr w:type="gramEnd"/>
                      </w:p>
                    </w:txbxContent>
                  </v:textbox>
                </v:shape>
              </v:group>
              <v:shape id="Text Box 647" o:spid="_x0000_s1048" type="#_x0000_t202" style="position:absolute;left:2159586;top:4319456;width:1771079;height:124780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aOIjxAAA&#10;ANwAAAAPAAAAZHJzL2Rvd25yZXYueG1sRI/NasMwEITvhbyD2EJujZyS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mjiI8QAAADcAAAADwAAAAAAAAAAAAAAAACXAgAAZHJzL2Rv&#10;d25yZXYueG1sUEsFBgAAAAAEAAQA9QAAAIgDAAAAAA==&#10;" filled="f" stroked="f" strokeweight="1.5pt">
                <o:lock v:ext="edit" aspectratio="t"/>
                <v:textbox>
                  <w:txbxContent>
                    <w:p w14:paraId="724D3719" w14:textId="77777777" w:rsidR="00313A00" w:rsidRDefault="00313A00" w:rsidP="00E84FB9">
                      <w:pPr>
                        <w:pStyle w:val="NormalWeb"/>
                        <w:spacing w:before="0" w:beforeAutospacing="0" w:after="0" w:afterAutospacing="0" w:line="300" w:lineRule="exact"/>
                        <w:jc w:val="center"/>
                      </w:pPr>
                    </w:p>
                    <w:p w14:paraId="1747A47C" w14:textId="77777777" w:rsidR="00313A00" w:rsidRDefault="00313A00" w:rsidP="00E84FB9">
                      <w:pPr>
                        <w:pStyle w:val="NormalWeb"/>
                        <w:spacing w:before="0" w:beforeAutospacing="0" w:after="0" w:afterAutospacing="0" w:line="300" w:lineRule="exact"/>
                        <w:jc w:val="center"/>
                      </w:pPr>
                      <w:r>
                        <w:rPr>
                          <w:rFonts w:cstheme="minorBidi"/>
                          <w:b/>
                          <w:bCs/>
                          <w:color w:val="FF0000"/>
                          <w:kern w:val="2"/>
                          <w:sz w:val="16"/>
                          <w:szCs w:val="16"/>
                        </w:rPr>
                        <w:t xml:space="preserve">Providing Navigational: </w:t>
                      </w:r>
                    </w:p>
                    <w:p w14:paraId="327DD9D4" w14:textId="77777777" w:rsidR="00313A00" w:rsidRDefault="00313A00" w:rsidP="00E84FB9">
                      <w:pPr>
                        <w:pStyle w:val="NormalWeb"/>
                        <w:spacing w:before="200" w:beforeAutospacing="0" w:after="0" w:afterAutospacing="0" w:line="120" w:lineRule="auto"/>
                        <w:jc w:val="center"/>
                      </w:pPr>
                      <w:r>
                        <w:rPr>
                          <w:rFonts w:eastAsia="Times New Roman" w:cstheme="minorBidi"/>
                          <w:b/>
                          <w:bCs/>
                          <w:i/>
                          <w:iCs/>
                          <w:color w:val="FF0000"/>
                          <w:kern w:val="2"/>
                          <w:sz w:val="16"/>
                          <w:szCs w:val="16"/>
                        </w:rPr>
                        <w:t>INFORMATION</w:t>
                      </w:r>
                    </w:p>
                    <w:p w14:paraId="211A5702" w14:textId="77777777" w:rsidR="00313A00" w:rsidRDefault="00313A00" w:rsidP="00E84FB9">
                      <w:pPr>
                        <w:pStyle w:val="NormalWeb"/>
                        <w:spacing w:before="200" w:beforeAutospacing="0" w:after="0" w:afterAutospacing="0" w:line="120" w:lineRule="auto"/>
                        <w:jc w:val="center"/>
                      </w:pPr>
                      <w:r>
                        <w:rPr>
                          <w:rFonts w:eastAsia="Times New Roman" w:cstheme="minorBidi"/>
                          <w:b/>
                          <w:bCs/>
                          <w:i/>
                          <w:iCs/>
                          <w:color w:val="FF0000"/>
                          <w:kern w:val="2"/>
                          <w:sz w:val="16"/>
                          <w:szCs w:val="16"/>
                        </w:rPr>
                        <w:t>WARNING</w:t>
                      </w:r>
                    </w:p>
                    <w:p w14:paraId="0A88BC06" w14:textId="77777777" w:rsidR="00313A00" w:rsidRDefault="00313A00" w:rsidP="00E84FB9">
                      <w:pPr>
                        <w:pStyle w:val="NormalWeb"/>
                        <w:spacing w:before="200" w:beforeAutospacing="0" w:after="0" w:afterAutospacing="0" w:line="120" w:lineRule="auto"/>
                        <w:jc w:val="center"/>
                      </w:pPr>
                      <w:r>
                        <w:rPr>
                          <w:rFonts w:eastAsia="Times New Roman" w:cstheme="minorBidi"/>
                          <w:b/>
                          <w:bCs/>
                          <w:i/>
                          <w:iCs/>
                          <w:color w:val="FF0000"/>
                          <w:kern w:val="2"/>
                          <w:sz w:val="16"/>
                          <w:szCs w:val="16"/>
                        </w:rPr>
                        <w:t>ADVICE</w:t>
                      </w:r>
                    </w:p>
                    <w:p w14:paraId="3AA1F2EB" w14:textId="77777777" w:rsidR="00313A00" w:rsidRDefault="00313A00" w:rsidP="00E84FB9">
                      <w:pPr>
                        <w:pStyle w:val="NormalWeb"/>
                        <w:spacing w:before="0" w:beforeAutospacing="0" w:after="0" w:afterAutospacing="0"/>
                        <w:jc w:val="center"/>
                      </w:pPr>
                      <w:r>
                        <w:rPr>
                          <w:rFonts w:cstheme="minorBidi"/>
                          <w:b/>
                          <w:bCs/>
                          <w:i/>
                          <w:iCs/>
                          <w:color w:val="FF0000"/>
                          <w:kern w:val="2"/>
                          <w:sz w:val="16"/>
                          <w:szCs w:val="16"/>
                        </w:rPr>
                        <w:t>and/or</w:t>
                      </w:r>
                    </w:p>
                    <w:p w14:paraId="71F0F8CF" w14:textId="77777777" w:rsidR="00313A00" w:rsidRDefault="00313A00" w:rsidP="00E84FB9">
                      <w:pPr>
                        <w:pStyle w:val="NormalWeb"/>
                        <w:spacing w:before="0" w:beforeAutospacing="0" w:after="0" w:afterAutospacing="0"/>
                        <w:jc w:val="center"/>
                      </w:pPr>
                      <w:r>
                        <w:rPr>
                          <w:rFonts w:cstheme="minorBidi"/>
                          <w:b/>
                          <w:bCs/>
                          <w:i/>
                          <w:iCs/>
                          <w:color w:val="FF0000"/>
                          <w:kern w:val="2"/>
                          <w:sz w:val="16"/>
                          <w:szCs w:val="16"/>
                        </w:rPr>
                        <w:t>INSTRUCTION</w:t>
                      </w:r>
                    </w:p>
                  </w:txbxContent>
                </v:textbox>
              </v:shape>
              <v:line id="Line 648" o:spid="_x0000_s1049" style="position:absolute;flip:x;visibility:visible;mso-wrap-style:square" from="1365632,3800542" to="1371022,45200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ZLgusUAAADcAAAADwAAAGRycy9kb3ducmV2LnhtbESPQWsCMRSE74X+h/AKvZSaVVixW6NY&#10;qbhXXQsen5vXzdLNy7KJGv+9KRR6HGbmG2a+jLYTFxp861jBeJSBIK6dbrlRcKg2rzMQPiBr7ByT&#10;ght5WC4eH+ZYaHflHV32oREJwr5ABSaEvpDS14Ys+pHriZP37QaLIcmhkXrAa4LbTk6ybCottpwW&#10;DPa0NlT/7M9WwWS8jR8rZ/KX+FaePqvDsSq/SqWen+LqHUSgGP7Df+1SK5jlOfyeSUdALu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ZLgusUAAADcAAAADwAAAAAAAAAA&#10;AAAAAAChAgAAZHJzL2Rvd25yZXYueG1sUEsFBgAAAAAEAAQA+QAAAJMDAAAAAA==&#10;" strokecolor="navy" strokeweight="1.5pt">
                <v:stroke endarrow="block"/>
              </v:line>
              <v:line id="Line 649" o:spid="_x0000_s1050" style="position:absolute;visibility:visible;mso-wrap-style:square" from="3211552,3847170" to="3559533,41822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nFw18MAAADcAAAADwAAAGRycy9kb3ducmV2LnhtbESP0WoCMRRE34X+Q7iFvmnWQhfZGkUE&#10;S/tQ0bUfcNlcN4ubmzWJuvbrjSD4OMzMGWY6720rzuRD41jBeJSBIK6cbrhW8LdbDScgQkTW2Dom&#10;BVcKMJ+9DKZYaHfhLZ3LWIsE4VCgAhNjV0gZKkMWw8h1xMnbO28xJulrqT1eEty28j3Lcmmx4bRg&#10;sKOloepQnqyCn+Bzf4qcyd+j+d8c1pur/KqVenvtF58gIvXxGX60v7WCyUcO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ZxcNfDAAAA3AAAAA8AAAAAAAAAAAAA&#10;AAAAoQIAAGRycy9kb3ducmV2LnhtbFBLBQYAAAAABAAEAPkAAACRAwAAAAA=&#10;" strokecolor="red" strokeweight="1.5pt">
                <v:stroke endarrow="block"/>
              </v:line>
              <v:line id="Line 650" o:spid="_x0000_s1051" style="position:absolute;flip:x;visibility:visible;mso-wrap-style:square" from="2691328,3847170" to="3038708,42188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A7XEsUAAADcAAAADwAAAGRycy9kb3ducmV2LnhtbESP3WoCMRSE7wXfIRzBO80qWO1qFPEH&#10;Ci0UtS16d9gcdxc3J0sS1+3bN4VCL4eZ+YZZrFpTiYacLy0rGA0TEMSZ1SXnCj5O+8EMhA/IGivL&#10;pOCbPKyW3c4CU20ffKDmGHIRIexTVFCEUKdS+qwgg35oa+LoXa0zGKJ0udQOHxFuKjlOkidpsOS4&#10;UGBNm4Ky2/FuFIT316qROP18/tqey+RtdyHnLkr1e+16DiJQG/7Df+0XrWA2mcLvmXgE5PI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A7XEsUAAADcAAAADwAAAAAAAAAA&#10;AAAAAAChAgAAZHJzL2Rvd25yZXYueG1sUEsFBgAAAAAEAAQA+QAAAJMDAAAAAA==&#10;" strokecolor="red" strokeweight="1.5pt">
                <v:stroke endarrow="block"/>
              </v:line>
              <v:shape id="Text Box 651" o:spid="_x0000_s1052" type="#_x0000_t202" style="position:absolute;left:4104418;top:3233982;width:879569;height:94847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2jg5wQAA&#10;ANwAAAAPAAAAZHJzL2Rvd25yZXYueG1sRE/Pa8IwFL4P9j+EN9htTScqpTaVMbDsOHVj17fmmZQ1&#10;L6XJav3vzUHw+PH9rraz68VEY+g8K3jNchDErdcdGwVfx91LASJEZI29Z1JwoQDb+vGhwlL7M+9p&#10;OkQjUgiHEhXYGIdSytBachgyPxAn7uRHhzHB0Ug94jmFu14u8nwtHXacGiwO9G6p/Tv8OwWr8PO5&#10;nC6/nTXFdyOb2e2Xx0ap56f5bQMi0hzv4pv7QysoVmltOpOOgKy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1do4OcEAAADcAAAADwAAAAAAAAAAAAAAAACXAgAAZHJzL2Rvd25y&#10;ZXYueG1sUEsFBgAAAAAEAAQA9QAAAIUDAAAAAA==&#10;" strokeweight="1.5pt">
                <o:lock v:ext="edit" aspectratio="t"/>
                <v:textbox>
                  <w:txbxContent>
                    <w:p w14:paraId="67FD6BEB" w14:textId="77777777" w:rsidR="00313A00" w:rsidRDefault="00313A00" w:rsidP="00E84FB9">
                      <w:pPr>
                        <w:pStyle w:val="NormalWeb"/>
                        <w:tabs>
                          <w:tab w:val="left" w:pos="360"/>
                        </w:tabs>
                        <w:spacing w:before="0" w:beforeAutospacing="0" w:after="0" w:afterAutospacing="0"/>
                        <w:jc w:val="center"/>
                      </w:pPr>
                      <w:r>
                        <w:rPr>
                          <w:rFonts w:cstheme="minorBidi"/>
                          <w:b/>
                          <w:bCs/>
                          <w:color w:val="000000" w:themeColor="text1"/>
                          <w:kern w:val="2"/>
                          <w:sz w:val="16"/>
                          <w:szCs w:val="16"/>
                        </w:rPr>
                        <w:t>Providing local information, e.g.</w:t>
                      </w:r>
                    </w:p>
                    <w:p w14:paraId="00220CE9" w14:textId="77777777" w:rsidR="00313A00" w:rsidRDefault="00313A00" w:rsidP="00E84FB9">
                      <w:pPr>
                        <w:pStyle w:val="NormalWeb"/>
                        <w:tabs>
                          <w:tab w:val="left" w:pos="180"/>
                        </w:tabs>
                        <w:spacing w:before="0" w:beforeAutospacing="0" w:after="0" w:afterAutospacing="0"/>
                        <w:jc w:val="center"/>
                      </w:pPr>
                      <w:r>
                        <w:rPr>
                          <w:rFonts w:cstheme="minorBidi"/>
                          <w:color w:val="008000"/>
                          <w:kern w:val="2"/>
                          <w:sz w:val="16"/>
                          <w:szCs w:val="16"/>
                        </w:rPr>
                        <w:t>Environmental data &amp; Port information</w:t>
                      </w:r>
                    </w:p>
                  </w:txbxContent>
                </v:textbox>
              </v:shape>
              <v:shape id="Text Box 652" o:spid="_x0000_s1053" type="#_x0000_t202" style="position:absolute;left:108227;top:881989;width:944744;height:286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aU29wwAA&#10;ANwAAAAPAAAAZHJzL2Rvd25yZXYueG1sRI9PawIxFMTvBb9DeIK3mlWw2K1RqrTQQxHUhV4fm9fN&#10;0s3LksT98+0bQfA4zMxvmM1usI3oyIfasYLFPANBXDpdc6WguHw+r0GEiKyxcUwKRgqw206eNphr&#10;1/OJunOsRIJwyFGBibHNpQylIYth7lri5P06bzEm6SupPfYJbhu5zLIXabHmtGCwpYOh8u98tQrs&#10;d/ZzOn4sTDEWHcbxsvfcD0rNpsP7G4hIQ3yE7+0vrWC9eoXbmXQE5PY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aU29wwAAANwAAAAPAAAAAAAAAAAAAAAAAJcCAABkcnMvZG93&#10;bnJldi54bWxQSwUGAAAAAAQABAD1AAAAhwMAAAAA&#10;" filled="f" stroked="f" strokeweight="1.5pt">
                <o:lock v:ext="edit" aspectratio="t"/>
                <v:textbox>
                  <w:txbxContent>
                    <w:p w14:paraId="40747166" w14:textId="77777777" w:rsidR="00313A00" w:rsidRDefault="00313A00" w:rsidP="00E84FB9">
                      <w:pPr>
                        <w:pStyle w:val="NormalWeb"/>
                        <w:spacing w:before="0" w:beforeAutospacing="0" w:after="0" w:afterAutospacing="0" w:line="300" w:lineRule="exact"/>
                        <w:jc w:val="center"/>
                      </w:pPr>
                      <w:r>
                        <w:rPr>
                          <w:rFonts w:cstheme="minorBidi"/>
                          <w:b/>
                          <w:bCs/>
                          <w:color w:val="000000" w:themeColor="text1"/>
                          <w:kern w:val="2"/>
                          <w:sz w:val="18"/>
                          <w:szCs w:val="18"/>
                        </w:rPr>
                        <w:t>OBJECTIVES</w:t>
                      </w:r>
                    </w:p>
                  </w:txbxContent>
                </v:textbox>
              </v:shape>
              <v:shape id="Text Box 654" o:spid="_x0000_s1054" type="#_x0000_t202" style="position:absolute;left:38268;top:3406501;width:895115;height:267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c4sGwwAA&#10;ANwAAAAPAAAAZHJzL2Rvd25yZXYueG1sRI9PawIxFMTvgt8hPKE3zW4PIlujqLTQQymoC14fm9fN&#10;4uZlSdL98+2bguBxmJnfMNv9aFvRkw+NYwX5KgNBXDndcK2gvH4sNyBCRNbYOiYFEwXY7+azLRba&#10;DXym/hJrkSAcClRgYuwKKUNlyGJYuY44eT/OW4xJ+lpqj0OC21a+ZtlaWmw4LRjs6GSoul9+rQL7&#10;ld3O3++5Kaeyxzhdj56HUamXxXh4AxFpjM/wo/2pFWzWOfyfSUdA7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c4sGwwAAANwAAAAPAAAAAAAAAAAAAAAAAJcCAABkcnMvZG93&#10;bnJldi54bWxQSwUGAAAAAAQABAD1AAAAhwMAAAAA&#10;" filled="f" stroked="f" strokeweight="1.5pt">
                <o:lock v:ext="edit" aspectratio="t"/>
                <v:textbox>
                  <w:txbxContent>
                    <w:p w14:paraId="02394248" w14:textId="77777777" w:rsidR="00313A00" w:rsidRDefault="00313A00" w:rsidP="00E84FB9">
                      <w:pPr>
                        <w:rPr>
                          <w:rFonts w:eastAsia="Times New Roman" w:cs="Times New Roman"/>
                        </w:rPr>
                      </w:pPr>
                      <w:r>
                        <w:rPr>
                          <w:b/>
                          <w:bCs/>
                          <w:color w:val="000000" w:themeColor="text1"/>
                          <w:kern w:val="2"/>
                          <w:sz w:val="18"/>
                          <w:szCs w:val="18"/>
                        </w:rPr>
                        <w:t>FUNCTIONS</w:t>
                      </w:r>
                    </w:p>
                    <w:p w14:paraId="69B0832B" w14:textId="77777777" w:rsidR="00313A00" w:rsidRDefault="00313A00" w:rsidP="00E84FB9">
                      <w:pPr>
                        <w:rPr>
                          <w:rFonts w:eastAsia="Times New Roman" w:cs="Times New Roman"/>
                        </w:rPr>
                      </w:pPr>
                    </w:p>
                    <w:p w14:paraId="33A4FF9C" w14:textId="77777777" w:rsidR="00313A00" w:rsidRDefault="00313A00" w:rsidP="00E84FB9">
                      <w:pPr>
                        <w:rPr>
                          <w:rFonts w:eastAsia="Times New Roman" w:cs="Times New Roman"/>
                        </w:rPr>
                      </w:pPr>
                    </w:p>
                    <w:p w14:paraId="5BEEDF3C" w14:textId="77777777" w:rsidR="00313A00" w:rsidRDefault="00313A00" w:rsidP="00E84FB9">
                      <w:pPr>
                        <w:rPr>
                          <w:rFonts w:eastAsia="Times New Roman" w:cs="Times New Roman"/>
                        </w:rPr>
                      </w:pPr>
                    </w:p>
                    <w:p w14:paraId="75F6D949" w14:textId="77777777" w:rsidR="00313A00" w:rsidRDefault="00313A00" w:rsidP="00E84FB9">
                      <w:pPr>
                        <w:rPr>
                          <w:rFonts w:eastAsia="Times New Roman" w:cs="Times New Roman"/>
                        </w:rPr>
                      </w:pPr>
                    </w:p>
                    <w:p w14:paraId="19FAB338" w14:textId="77777777" w:rsidR="00313A00" w:rsidRDefault="00313A00" w:rsidP="00E84FB9">
                      <w:pPr>
                        <w:rPr>
                          <w:rFonts w:eastAsia="Times New Roman" w:cs="Times New Roman"/>
                        </w:rPr>
                      </w:pPr>
                    </w:p>
                    <w:p w14:paraId="41BA1BD3" w14:textId="77777777" w:rsidR="00313A00" w:rsidRDefault="00313A00" w:rsidP="00E84FB9">
                      <w:pPr>
                        <w:rPr>
                          <w:rFonts w:eastAsia="Times New Roman" w:cs="Times New Roman"/>
                        </w:rPr>
                      </w:pPr>
                    </w:p>
                    <w:p w14:paraId="1BCA3523" w14:textId="77777777" w:rsidR="00313A00" w:rsidRDefault="00313A00" w:rsidP="00E84FB9">
                      <w:pPr>
                        <w:pStyle w:val="NormalWeb"/>
                        <w:spacing w:before="0" w:beforeAutospacing="0" w:after="0" w:afterAutospacing="0" w:line="300" w:lineRule="exact"/>
                        <w:jc w:val="both"/>
                      </w:pPr>
                    </w:p>
                  </w:txbxContent>
                </v:textbox>
              </v:shape>
              <v:shape id="Text Box 655" o:spid="_x0000_s1055" type="#_x0000_t202" style="position:absolute;left:4184979;top:1183403;width:724105;height:71230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U1UAwAAA&#10;ANwAAAAPAAAAZHJzL2Rvd25yZXYueG1sRE/bisIwFHwX9h/CWdg3m24XRLtGkQVBFASrH3BozrbB&#10;5qQkUevfG0HwbYa5MfPlYDtxJR+MYwXfWQ6CuHbacKPgdFyPpyBCRNbYOSYFdwqwXHyM5lhqd+MD&#10;XavYiFTCoUQFbYx9KWWoW7IYMtcTJ+3feYsxUd9I7fGWym0nizyfSIuG00KLPf21VJ+ri1Xgt91s&#10;Xw2XU9GY3U+esDsYo9TX57D6BRFpiG/zK73RCqaTAp5n0hGQi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7U1UAwAAAANwAAAAPAAAAAAAAAAAAAAAAAJcCAABkcnMvZG93bnJl&#10;di54bWxQSwUGAAAAAAQABAD1AAAAhAMAAAAA&#10;" stroked="f" strokeweight="1.5pt">
                <o:lock v:ext="edit" aspectratio="t"/>
                <v:textbox>
                  <w:txbxContent>
                    <w:p w14:paraId="420D5D97" w14:textId="77777777" w:rsidR="00313A00" w:rsidRDefault="00313A00" w:rsidP="00E84FB9">
                      <w:pPr>
                        <w:pStyle w:val="NormalWeb"/>
                        <w:spacing w:before="0" w:beforeAutospacing="0" w:after="0" w:afterAutospacing="0" w:line="240" w:lineRule="exact"/>
                        <w:jc w:val="center"/>
                      </w:pPr>
                      <w:r>
                        <w:rPr>
                          <w:rFonts w:eastAsia="PMingLiU" w:cstheme="minorBidi"/>
                          <w:color w:val="000000" w:themeColor="text1"/>
                          <w:kern w:val="2"/>
                          <w:sz w:val="16"/>
                          <w:szCs w:val="16"/>
                          <w:lang w:val="en-US"/>
                        </w:rPr>
                        <w:t>Safe and efficient port operations</w:t>
                      </w:r>
                    </w:p>
                  </w:txbxContent>
                </v:textbox>
              </v:shape>
              <v:line id="Line 656" o:spid="_x0000_s1056" style="position:absolute;visibility:visible;mso-wrap-style:square" from="2690728,4416155" to="2691326,46077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GoZ8sMAAADcAAAADwAAAGRycy9kb3ducmV2LnhtbESP0WoCMRRE34X+Q7iFvmnWF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hqGfLDAAAA3AAAAA8AAAAAAAAAAAAA&#10;AAAAoQIAAGRycy9kb3ducmV2LnhtbFBLBQYAAAAABAAEAPkAAACRAwAAAAA=&#10;" strokecolor="red" strokeweight="1.5pt">
                <v:stroke endarrow="block"/>
              </v:line>
              <v:line id="Line 657" o:spid="_x0000_s1057" style="position:absolute;visibility:visible;mso-wrap-style:square" from="3559533,4421934" to="3560131,46236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4OBhsMAAADcAAAADwAAAGRycy9kb3ducmV2LnhtbESP0WoCMRRE34X+Q7iFvmnWU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eDgYbDAAAA3AAAAA8AAAAAAAAAAAAA&#10;AAAAoQIAAGRycy9kb3ducmV2LnhtbFBLBQYAAAAABAAEAPkAAACRAwAAAAA=&#10;" strokecolor="red" strokeweight="1.5pt">
                <v:stroke endarrow="block"/>
              </v:line>
              <v:shape id="Text Box 779" o:spid="_x0000_s1058" type="#_x0000_t202" style="position:absolute;left:4118607;top:188301;width:839507;height:3318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hyywxQAA&#10;ANwAAAAPAAAAZHJzL2Rvd25yZXYueG1sRI9Pa8JAFMTvBb/D8oReim5qa9ToKlJo0Zv/0Osj+0yC&#10;2bfp7jam375bKPQ4zPxmmMWqM7VoyfnKsoLnYQKCOLe64kLB6fg+mILwAVljbZkUfJOH1bL3sMBM&#10;2zvvqT2EQsQS9hkqKENoMil9XpJBP7QNcfSu1hkMUbpCaof3WG5qOUqSVBqsOC6U2NBbSfnt8GUU&#10;TF837cVvX3bnPL3Ws/A0aT8+nVKP/W49BxGoC//hP3qjI5eO4fdMPAJy+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SHLLDFAAAA3AAAAA8AAAAAAAAAAAAAAAAAlwIAAGRycy9k&#10;b3ducmV2LnhtbFBLBQYAAAAABAAEAPUAAACJAwAAAAA=&#10;">
                <v:textbox>
                  <w:txbxContent>
                    <w:p w14:paraId="5A0E4129" w14:textId="77777777" w:rsidR="00313A00" w:rsidRDefault="00313A00" w:rsidP="00E84FB9">
                      <w:pPr>
                        <w:pStyle w:val="NormalWeb"/>
                        <w:spacing w:before="0" w:beforeAutospacing="0" w:after="0" w:afterAutospacing="0" w:line="300" w:lineRule="exact"/>
                        <w:jc w:val="center"/>
                      </w:pPr>
                      <w:r>
                        <w:rPr>
                          <w:rFonts w:cstheme="minorBidi"/>
                          <w:color w:val="000000" w:themeColor="text1"/>
                          <w:kern w:val="2"/>
                        </w:rPr>
                        <w:t>NON VTS</w:t>
                      </w:r>
                    </w:p>
                  </w:txbxContent>
                </v:textbox>
              </v:shape>
              <w10:anchorlock/>
            </v:group>
          </w:pict>
        </w:r>
      </w:del>
    </w:p>
    <w:p w14:paraId="58EC6BBB" w14:textId="77777777" w:rsidR="00E84FB9" w:rsidRPr="00313A00" w:rsidRDefault="00E84FB9" w:rsidP="00E84FB9">
      <w:pPr>
        <w:pStyle w:val="Figure"/>
        <w:rPr>
          <w:ins w:id="169" w:author="Steve Guest" w:date="2012-03-21T08:32:00Z"/>
          <w:highlight w:val="yellow"/>
          <w:rPrChange w:id="170" w:author="VTSProgram" w:date="2012-03-22T06:43:00Z">
            <w:rPr>
              <w:ins w:id="171" w:author="Steve Guest" w:date="2012-03-21T08:32:00Z"/>
            </w:rPr>
          </w:rPrChange>
        </w:rPr>
      </w:pPr>
      <w:bookmarkStart w:id="172" w:name="_Toc193872660"/>
      <w:ins w:id="173" w:author="Steve Guest" w:date="2012-03-21T08:32:00Z">
        <w:r w:rsidRPr="00313A00">
          <w:rPr>
            <w:highlight w:val="yellow"/>
            <w:rPrChange w:id="174" w:author="VTSProgram" w:date="2012-03-22T06:43:00Z">
              <w:rPr/>
            </w:rPrChange>
          </w:rPr>
          <w:t>Overview of types of VTS</w:t>
        </w:r>
        <w:bookmarkEnd w:id="172"/>
      </w:ins>
    </w:p>
    <w:p w14:paraId="00EDC3B9" w14:textId="77777777" w:rsidR="00E84FB9" w:rsidRPr="00313A00" w:rsidRDefault="00E84FB9"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75" w:author="Steve Guest" w:date="2012-03-21T08:34:00Z"/>
          <w:highlight w:val="yellow"/>
          <w:rPrChange w:id="176" w:author="VTSProgram" w:date="2012-03-22T06:45:00Z">
            <w:rPr>
              <w:ins w:id="177" w:author="Steve Guest" w:date="2012-03-21T08:34:00Z"/>
            </w:rPr>
          </w:rPrChange>
        </w:rPr>
      </w:pPr>
      <w:bookmarkStart w:id="178" w:name="_Toc161125509"/>
      <w:bookmarkStart w:id="179" w:name="_Toc182538841"/>
      <w:bookmarkStart w:id="180" w:name="_Toc309032238"/>
      <w:bookmarkStart w:id="181" w:name="_Toc309122431"/>
      <w:bookmarkStart w:id="182" w:name="_Toc309123415"/>
      <w:bookmarkStart w:id="183" w:name="_Toc193872224"/>
      <w:bookmarkStart w:id="184" w:name="_Ref193875919"/>
      <w:ins w:id="185" w:author="Steve Guest" w:date="2012-03-21T08:34:00Z">
        <w:r w:rsidRPr="00313A00">
          <w:rPr>
            <w:highlight w:val="yellow"/>
            <w:rPrChange w:id="186" w:author="VTSProgram" w:date="2012-03-22T06:45:00Z">
              <w:rPr/>
            </w:rPrChange>
          </w:rPr>
          <w:t>VTS services</w:t>
        </w:r>
      </w:ins>
    </w:p>
    <w:bookmarkEnd w:id="178"/>
    <w:bookmarkEnd w:id="179"/>
    <w:bookmarkEnd w:id="180"/>
    <w:bookmarkEnd w:id="181"/>
    <w:bookmarkEnd w:id="182"/>
    <w:bookmarkEnd w:id="183"/>
    <w:bookmarkEnd w:id="184"/>
    <w:p w14:paraId="3C7A3B11" w14:textId="77777777" w:rsidR="00FC7B0E" w:rsidDel="00313A00" w:rsidRDefault="00FC7B0E" w:rsidP="00FC7B0E">
      <w:pPr>
        <w:pStyle w:val="PARAGRAPH"/>
        <w:jc w:val="left"/>
        <w:rPr>
          <w:ins w:id="187" w:author="Steve Guest" w:date="2012-03-21T08:41:00Z"/>
          <w:del w:id="188" w:author="VTSProgram" w:date="2012-03-22T06:45:00Z"/>
          <w:i/>
        </w:rPr>
      </w:pPr>
      <w:ins w:id="189" w:author="Steve Guest" w:date="2012-03-21T08:41:00Z">
        <w:del w:id="190" w:author="VTSProgram" w:date="2012-03-22T06:45:00Z">
          <w:r w:rsidDel="00313A00">
            <w:delText>According to the VTS Manual, section 0505:</w:delText>
          </w:r>
        </w:del>
      </w:ins>
    </w:p>
    <w:p w14:paraId="3838D11F" w14:textId="77777777" w:rsidR="00E84FB9" w:rsidRPr="00E84FB9" w:rsidRDefault="00E84FB9" w:rsidP="00E84FB9">
      <w:pPr>
        <w:pStyle w:val="BodyText"/>
        <w:rPr>
          <w:ins w:id="191" w:author="Steve Guest" w:date="2012-03-21T08:33:00Z"/>
          <w:rFonts w:ascii="Times New Roman" w:hAnsi="Times New Roman" w:cs="Times New Roman"/>
          <w:sz w:val="24"/>
          <w:szCs w:val="24"/>
          <w:rPrChange w:id="192" w:author="Steve Guest" w:date="2012-03-21T08:35:00Z">
            <w:rPr>
              <w:ins w:id="193" w:author="Steve Guest" w:date="2012-03-21T08:33:00Z"/>
            </w:rPr>
          </w:rPrChange>
        </w:rPr>
      </w:pPr>
      <w:ins w:id="194" w:author="Steve Guest" w:date="2012-03-21T08:33:00Z">
        <w:r w:rsidRPr="00E84FB9">
          <w:rPr>
            <w:rFonts w:ascii="Times New Roman" w:hAnsi="Times New Roman" w:cs="Times New Roman"/>
            <w:sz w:val="24"/>
            <w:szCs w:val="24"/>
            <w:rPrChange w:id="195" w:author="Steve Guest" w:date="2012-03-21T08:35:00Z">
              <w:rPr/>
            </w:rPrChange>
          </w:rPr>
          <w:t>An authorised VTS will be capable of offering one or more of the following types of service:</w:t>
        </w:r>
      </w:ins>
    </w:p>
    <w:p w14:paraId="76BB5E50" w14:textId="77777777" w:rsidR="00E84FB9" w:rsidRPr="00414408" w:rsidRDefault="00E84FB9">
      <w:pPr>
        <w:pStyle w:val="Heading3"/>
        <w:rPr>
          <w:ins w:id="196" w:author="Steve Guest" w:date="2012-03-21T08:33:00Z"/>
        </w:rPr>
        <w:pPrChange w:id="197" w:author="Steve Guest" w:date="2012-03-21T08:34:00Z">
          <w:pPr>
            <w:pStyle w:val="Figure"/>
          </w:pPr>
        </w:pPrChange>
      </w:pPr>
      <w:bookmarkStart w:id="198" w:name="_Toc309032239"/>
      <w:bookmarkStart w:id="199" w:name="_Toc309122432"/>
      <w:bookmarkStart w:id="200" w:name="_Toc309123416"/>
      <w:bookmarkStart w:id="201" w:name="_Toc193872225"/>
      <w:ins w:id="202" w:author="Steve Guest" w:date="2012-03-21T08:33:00Z">
        <w:r w:rsidRPr="00414408">
          <w:t>Information Service (INS)</w:t>
        </w:r>
        <w:bookmarkEnd w:id="198"/>
        <w:bookmarkEnd w:id="199"/>
        <w:bookmarkEnd w:id="200"/>
        <w:bookmarkEnd w:id="201"/>
      </w:ins>
    </w:p>
    <w:p w14:paraId="0D1E0AEB" w14:textId="77777777" w:rsidR="00E84FB9" w:rsidRPr="00E84FB9" w:rsidRDefault="00E84FB9" w:rsidP="00E84FB9">
      <w:pPr>
        <w:pStyle w:val="BodyText"/>
        <w:rPr>
          <w:ins w:id="203" w:author="Steve Guest" w:date="2012-03-21T08:33:00Z"/>
          <w:rFonts w:ascii="Times New Roman" w:hAnsi="Times New Roman" w:cs="Times New Roman"/>
          <w:sz w:val="24"/>
          <w:szCs w:val="24"/>
          <w:rPrChange w:id="204" w:author="Steve Guest" w:date="2012-03-21T08:35:00Z">
            <w:rPr>
              <w:ins w:id="205" w:author="Steve Guest" w:date="2012-03-21T08:33:00Z"/>
            </w:rPr>
          </w:rPrChange>
        </w:rPr>
      </w:pPr>
      <w:ins w:id="206" w:author="Steve Guest" w:date="2012-03-21T08:33:00Z">
        <w:r w:rsidRPr="00E84FB9">
          <w:rPr>
            <w:rFonts w:ascii="Times New Roman" w:hAnsi="Times New Roman" w:cs="Times New Roman"/>
            <w:sz w:val="24"/>
            <w:szCs w:val="24"/>
            <w:rPrChange w:id="207" w:author="Steve Guest" w:date="2012-03-21T08:35:00Z">
              <w:rPr/>
            </w:rPrChange>
          </w:rPr>
          <w:t>An Information Service provides essential and timely information to assist the on-board</w:t>
        </w:r>
        <w:r w:rsidRPr="00414408">
          <w:t xml:space="preserve"> </w:t>
        </w:r>
        <w:r w:rsidRPr="00E84FB9">
          <w:rPr>
            <w:rFonts w:ascii="Times New Roman" w:hAnsi="Times New Roman" w:cs="Times New Roman"/>
            <w:sz w:val="24"/>
            <w:szCs w:val="24"/>
            <w:rPrChange w:id="208" w:author="Steve Guest" w:date="2012-03-21T08:35:00Z">
              <w:rPr/>
            </w:rPrChange>
          </w:rPr>
          <w:t>decision-making process.</w:t>
        </w:r>
      </w:ins>
    </w:p>
    <w:p w14:paraId="5495838E" w14:textId="77777777" w:rsidR="00E84FB9" w:rsidRPr="00414408" w:rsidRDefault="00E84FB9">
      <w:pPr>
        <w:pStyle w:val="Heading3"/>
        <w:rPr>
          <w:ins w:id="209" w:author="Steve Guest" w:date="2012-03-21T08:33:00Z"/>
        </w:rPr>
        <w:pPrChange w:id="210" w:author="Steve Guest" w:date="2012-03-21T08:34:00Z">
          <w:pPr>
            <w:pStyle w:val="Figure"/>
          </w:pPr>
        </w:pPrChange>
      </w:pPr>
      <w:bookmarkStart w:id="211" w:name="_Toc309032240"/>
      <w:bookmarkStart w:id="212" w:name="_Toc309122433"/>
      <w:bookmarkStart w:id="213" w:name="_Toc309123417"/>
      <w:bookmarkStart w:id="214" w:name="_Toc193872226"/>
      <w:ins w:id="215" w:author="Steve Guest" w:date="2012-03-21T08:33:00Z">
        <w:r w:rsidRPr="00414408">
          <w:t xml:space="preserve">Traffic </w:t>
        </w:r>
        <w:r>
          <w:t>Organization</w:t>
        </w:r>
        <w:r w:rsidRPr="00414408">
          <w:t xml:space="preserve"> Service (TOS)</w:t>
        </w:r>
        <w:bookmarkEnd w:id="211"/>
        <w:bookmarkEnd w:id="212"/>
        <w:bookmarkEnd w:id="213"/>
        <w:bookmarkEnd w:id="214"/>
      </w:ins>
    </w:p>
    <w:p w14:paraId="06E4C28B" w14:textId="77777777" w:rsidR="00E84FB9" w:rsidRPr="00E84FB9" w:rsidRDefault="00E84FB9" w:rsidP="00E84FB9">
      <w:pPr>
        <w:pStyle w:val="BodyText"/>
        <w:rPr>
          <w:ins w:id="216" w:author="Steve Guest" w:date="2012-03-21T08:33:00Z"/>
          <w:rFonts w:ascii="Times New Roman" w:hAnsi="Times New Roman" w:cs="Times New Roman"/>
          <w:sz w:val="24"/>
          <w:szCs w:val="24"/>
          <w:rPrChange w:id="217" w:author="Steve Guest" w:date="2012-03-21T08:35:00Z">
            <w:rPr>
              <w:ins w:id="218" w:author="Steve Guest" w:date="2012-03-21T08:33:00Z"/>
            </w:rPr>
          </w:rPrChange>
        </w:rPr>
      </w:pPr>
      <w:ins w:id="219" w:author="Steve Guest" w:date="2012-03-21T08:33:00Z">
        <w:r w:rsidRPr="00E84FB9">
          <w:rPr>
            <w:rFonts w:ascii="Times New Roman" w:hAnsi="Times New Roman" w:cs="Times New Roman"/>
            <w:sz w:val="24"/>
            <w:szCs w:val="24"/>
            <w:rPrChange w:id="220" w:author="Steve Guest" w:date="2012-03-21T08:35:00Z">
              <w:rPr/>
            </w:rPrChange>
          </w:rPr>
          <w:t>A Traffic Organization Service is a service to provide for the safe and efficient movement of</w:t>
        </w:r>
        <w:r w:rsidRPr="00414408">
          <w:t xml:space="preserve"> </w:t>
        </w:r>
        <w:r w:rsidRPr="00E84FB9">
          <w:rPr>
            <w:rFonts w:ascii="Times New Roman" w:hAnsi="Times New Roman" w:cs="Times New Roman"/>
            <w:sz w:val="24"/>
            <w:szCs w:val="24"/>
            <w:rPrChange w:id="221" w:author="Steve Guest" w:date="2012-03-21T08:35:00Z">
              <w:rPr/>
            </w:rPrChange>
          </w:rPr>
          <w:t>traffic and to identify and manage potentially dangerous traffic situations.  A Traffic Organization Service provides essential and timely information to assist the on-board decision-making process and may advise, instruct or exercise authority to direct movements.</w:t>
        </w:r>
      </w:ins>
    </w:p>
    <w:p w14:paraId="11080DD0" w14:textId="77777777" w:rsidR="00E84FB9" w:rsidRPr="00414408" w:rsidRDefault="00E84FB9">
      <w:pPr>
        <w:pStyle w:val="Heading3"/>
        <w:rPr>
          <w:ins w:id="222" w:author="Steve Guest" w:date="2012-03-21T08:33:00Z"/>
        </w:rPr>
        <w:pPrChange w:id="223" w:author="Steve Guest" w:date="2012-03-21T08:34:00Z">
          <w:pPr>
            <w:pStyle w:val="Figure"/>
          </w:pPr>
        </w:pPrChange>
      </w:pPr>
      <w:bookmarkStart w:id="224" w:name="_Toc309032241"/>
      <w:bookmarkStart w:id="225" w:name="_Toc309122434"/>
      <w:bookmarkStart w:id="226" w:name="_Toc309123418"/>
      <w:bookmarkStart w:id="227" w:name="_Toc193872227"/>
      <w:ins w:id="228" w:author="Steve Guest" w:date="2012-03-21T08:33:00Z">
        <w:r w:rsidRPr="00414408">
          <w:lastRenderedPageBreak/>
          <w:t>Navigational Assistance Service (NAS)</w:t>
        </w:r>
        <w:bookmarkEnd w:id="224"/>
        <w:bookmarkEnd w:id="225"/>
        <w:bookmarkEnd w:id="226"/>
        <w:bookmarkEnd w:id="227"/>
      </w:ins>
    </w:p>
    <w:p w14:paraId="7D06AAB1" w14:textId="77777777" w:rsidR="00E84FB9" w:rsidRDefault="00E84FB9" w:rsidP="00E84FB9">
      <w:pPr>
        <w:pStyle w:val="BodyText"/>
        <w:rPr>
          <w:ins w:id="229" w:author="Steve Guest" w:date="2012-03-21T08:45:00Z"/>
          <w:rFonts w:ascii="Times New Roman" w:hAnsi="Times New Roman" w:cs="Times New Roman"/>
          <w:sz w:val="24"/>
          <w:szCs w:val="24"/>
        </w:rPr>
      </w:pPr>
      <w:ins w:id="230" w:author="Steve Guest" w:date="2012-03-21T08:33:00Z">
        <w:r w:rsidRPr="00E84FB9">
          <w:rPr>
            <w:rFonts w:ascii="Times New Roman" w:hAnsi="Times New Roman" w:cs="Times New Roman"/>
            <w:sz w:val="24"/>
            <w:szCs w:val="24"/>
            <w:rPrChange w:id="231" w:author="Steve Guest" w:date="2012-03-21T08:35:00Z">
              <w:rPr/>
            </w:rPrChange>
          </w:rPr>
          <w:t>A Navigational Assistance Service may be provided in addition to an Information Service and/or Traffic Organization Service.  It is a service to assist in the on-board navigational</w:t>
        </w:r>
        <w:r w:rsidRPr="00414408">
          <w:t xml:space="preserve"> </w:t>
        </w:r>
        <w:r w:rsidRPr="00E84FB9">
          <w:rPr>
            <w:rFonts w:ascii="Times New Roman" w:hAnsi="Times New Roman" w:cs="Times New Roman"/>
            <w:sz w:val="24"/>
            <w:szCs w:val="24"/>
            <w:rPrChange w:id="232" w:author="Steve Guest" w:date="2012-03-21T08:35:00Z">
              <w:rPr/>
            </w:rPrChange>
          </w:rPr>
          <w:t>decision-making process and is provided at the request of a vessel, or when deemed necessary by the VTS.  It is a service that provides essential and timely navigational information to assist in the on-board navigational decision-making process and to monitor its effects.  It may also involve the provision of information, warning, navigational advice and/or instruction.</w:t>
        </w:r>
      </w:ins>
    </w:p>
    <w:p w14:paraId="03CF491B" w14:textId="77777777" w:rsidR="00FC7B0E" w:rsidRDefault="00FC7B0E" w:rsidP="00FC7B0E">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33" w:author="Steve Guest" w:date="2012-03-21T08:45:00Z"/>
        </w:rPr>
      </w:pPr>
      <w:bookmarkStart w:id="234" w:name="_Toc309032305"/>
      <w:bookmarkStart w:id="235" w:name="_Toc309122498"/>
      <w:bookmarkStart w:id="236" w:name="_Toc309123482"/>
      <w:bookmarkStart w:id="237" w:name="_Toc193872291"/>
      <w:ins w:id="238" w:author="Steve Guest" w:date="2012-03-21T08:45:00Z">
        <w:r w:rsidRPr="00414408">
          <w:t>Surveillance requirements for the VTS area</w:t>
        </w:r>
        <w:bookmarkEnd w:id="234"/>
        <w:bookmarkEnd w:id="235"/>
        <w:bookmarkEnd w:id="236"/>
        <w:bookmarkEnd w:id="237"/>
      </w:ins>
    </w:p>
    <w:p w14:paraId="42344D93" w14:textId="77777777" w:rsidR="00FC7B0E" w:rsidRPr="00FC7B0E" w:rsidDel="00313A00" w:rsidRDefault="00FC7B0E" w:rsidP="00FC7B0E">
      <w:pPr>
        <w:pStyle w:val="PARAGRAPH"/>
        <w:jc w:val="left"/>
        <w:rPr>
          <w:ins w:id="239" w:author="Steve Guest" w:date="2012-03-21T08:45:00Z"/>
          <w:del w:id="240" w:author="VTSProgram" w:date="2012-03-22T06:45:00Z"/>
          <w:i/>
        </w:rPr>
      </w:pPr>
      <w:ins w:id="241" w:author="Steve Guest" w:date="2012-03-21T08:45:00Z">
        <w:del w:id="242" w:author="VTSProgram" w:date="2012-03-22T06:45:00Z">
          <w:r w:rsidRPr="00FC7B0E" w:rsidDel="00313A00">
            <w:delText>According to the VTS Manual, section 0</w:delText>
          </w:r>
        </w:del>
      </w:ins>
      <w:ins w:id="243" w:author="Steve Guest" w:date="2012-03-21T08:46:00Z">
        <w:del w:id="244" w:author="VTSProgram" w:date="2012-03-22T06:45:00Z">
          <w:r w:rsidRPr="00FC7B0E" w:rsidDel="00313A00">
            <w:delText>909.7</w:delText>
          </w:r>
        </w:del>
      </w:ins>
      <w:ins w:id="245" w:author="Steve Guest" w:date="2012-03-21T08:45:00Z">
        <w:del w:id="246" w:author="VTSProgram" w:date="2012-03-22T06:45:00Z">
          <w:r w:rsidRPr="00FC7B0E" w:rsidDel="00313A00">
            <w:delText>:</w:delText>
          </w:r>
        </w:del>
      </w:ins>
    </w:p>
    <w:p w14:paraId="6B90E627" w14:textId="77777777" w:rsidR="00FC7B0E" w:rsidRPr="00FC7B0E" w:rsidRDefault="00FC7B0E" w:rsidP="00FC7B0E">
      <w:pPr>
        <w:pStyle w:val="BodyText"/>
        <w:rPr>
          <w:ins w:id="247" w:author="Steve Guest" w:date="2012-03-21T08:45:00Z"/>
          <w:rFonts w:ascii="Times New Roman" w:hAnsi="Times New Roman" w:cs="Times New Roman"/>
          <w:sz w:val="24"/>
          <w:szCs w:val="24"/>
          <w:rPrChange w:id="248" w:author="Steve Guest" w:date="2012-03-21T08:47:00Z">
            <w:rPr>
              <w:ins w:id="249" w:author="Steve Guest" w:date="2012-03-21T08:45:00Z"/>
            </w:rPr>
          </w:rPrChange>
        </w:rPr>
      </w:pPr>
      <w:ins w:id="250" w:author="Steve Guest" w:date="2012-03-21T08:45:00Z">
        <w:r w:rsidRPr="00FC7B0E">
          <w:rPr>
            <w:rFonts w:ascii="Times New Roman" w:hAnsi="Times New Roman" w:cs="Times New Roman"/>
            <w:sz w:val="24"/>
            <w:szCs w:val="24"/>
            <w:rPrChange w:id="251" w:author="Steve Guest" w:date="2012-03-21T08:47:00Z">
              <w:rPr/>
            </w:rPrChange>
          </w:rPr>
          <w:t>The extent of the VTS area should be taken into account with regard to the surveillance equipment necessary.  In principle the equipment should be able to cover an area well in excess of the designated VTS area, to allow for any decrease in performance in poor weather conditions.  The surveillance equipment in most common use continues to be radar although other systems, such as the Automatic Identification System (AIS) and CCTV, are used to good effect.  Therefore, depending on the services that a VTS is to carry out the radar coverage can be:</w:t>
        </w:r>
      </w:ins>
    </w:p>
    <w:p w14:paraId="30DA59A2" w14:textId="77777777" w:rsidR="00FC7B0E" w:rsidRPr="00FC7B0E" w:rsidRDefault="00FC7B0E" w:rsidP="00FC7B0E">
      <w:pPr>
        <w:pStyle w:val="Bullet1"/>
        <w:rPr>
          <w:ins w:id="252" w:author="Steve Guest" w:date="2012-03-21T08:45:00Z"/>
          <w:rFonts w:ascii="Times New Roman" w:hAnsi="Times New Roman" w:cs="Times New Roman"/>
          <w:sz w:val="24"/>
          <w:szCs w:val="24"/>
          <w:rPrChange w:id="253" w:author="Steve Guest" w:date="2012-03-21T08:47:00Z">
            <w:rPr>
              <w:ins w:id="254" w:author="Steve Guest" w:date="2012-03-21T08:45:00Z"/>
            </w:rPr>
          </w:rPrChange>
        </w:rPr>
      </w:pPr>
      <w:ins w:id="255" w:author="Steve Guest" w:date="2012-03-21T08:45:00Z">
        <w:r w:rsidRPr="00FC7B0E">
          <w:rPr>
            <w:rFonts w:ascii="Times New Roman" w:hAnsi="Times New Roman" w:cs="Times New Roman"/>
            <w:sz w:val="24"/>
            <w:szCs w:val="24"/>
            <w:rPrChange w:id="256" w:author="Steve Guest" w:date="2012-03-21T08:47:00Z">
              <w:rPr/>
            </w:rPrChange>
          </w:rPr>
          <w:t>Nil (automatic identification systems, voice communication and reporting only);</w:t>
        </w:r>
      </w:ins>
    </w:p>
    <w:p w14:paraId="43AD723E" w14:textId="77777777" w:rsidR="00FC7B0E" w:rsidRPr="00FC7B0E" w:rsidRDefault="00FC7B0E" w:rsidP="00FC7B0E">
      <w:pPr>
        <w:pStyle w:val="Bullet1"/>
        <w:rPr>
          <w:ins w:id="257" w:author="Steve Guest" w:date="2012-03-21T08:45:00Z"/>
          <w:rFonts w:ascii="Times New Roman" w:hAnsi="Times New Roman" w:cs="Times New Roman"/>
          <w:sz w:val="24"/>
          <w:szCs w:val="24"/>
          <w:rPrChange w:id="258" w:author="Steve Guest" w:date="2012-03-21T08:47:00Z">
            <w:rPr>
              <w:ins w:id="259" w:author="Steve Guest" w:date="2012-03-21T08:45:00Z"/>
            </w:rPr>
          </w:rPrChange>
        </w:rPr>
      </w:pPr>
      <w:ins w:id="260" w:author="Steve Guest" w:date="2012-03-21T08:45:00Z">
        <w:r w:rsidRPr="00FC7B0E">
          <w:rPr>
            <w:rFonts w:ascii="Times New Roman" w:hAnsi="Times New Roman" w:cs="Times New Roman"/>
            <w:sz w:val="24"/>
            <w:szCs w:val="24"/>
            <w:rPrChange w:id="261" w:author="Steve Guest" w:date="2012-03-21T08:47:00Z">
              <w:rPr/>
            </w:rPrChange>
          </w:rPr>
          <w:t>Partly (covered areas chosen intentionally with some blind sectors);</w:t>
        </w:r>
      </w:ins>
    </w:p>
    <w:p w14:paraId="70049EEB" w14:textId="77777777" w:rsidR="00FC7B0E" w:rsidRPr="00FC7B0E" w:rsidRDefault="00FC7B0E" w:rsidP="00FC7B0E">
      <w:pPr>
        <w:pStyle w:val="Bullet1"/>
        <w:rPr>
          <w:ins w:id="262" w:author="Steve Guest" w:date="2012-03-21T08:45:00Z"/>
          <w:rFonts w:ascii="Times New Roman" w:hAnsi="Times New Roman" w:cs="Times New Roman"/>
          <w:sz w:val="24"/>
          <w:szCs w:val="24"/>
          <w:rPrChange w:id="263" w:author="Steve Guest" w:date="2012-03-21T08:47:00Z">
            <w:rPr>
              <w:ins w:id="264" w:author="Steve Guest" w:date="2012-03-21T08:45:00Z"/>
            </w:rPr>
          </w:rPrChange>
        </w:rPr>
      </w:pPr>
      <w:ins w:id="265" w:author="Steve Guest" w:date="2012-03-21T08:45:00Z">
        <w:r w:rsidRPr="00FC7B0E">
          <w:rPr>
            <w:rFonts w:ascii="Times New Roman" w:hAnsi="Times New Roman" w:cs="Times New Roman"/>
            <w:sz w:val="24"/>
            <w:szCs w:val="24"/>
            <w:rPrChange w:id="266" w:author="Steve Guest" w:date="2012-03-21T08:47:00Z">
              <w:rPr/>
            </w:rPrChange>
          </w:rPr>
          <w:t>Totally by one radar sensor (without any blind sectors); or</w:t>
        </w:r>
      </w:ins>
    </w:p>
    <w:p w14:paraId="7C519ADF" w14:textId="77777777" w:rsidR="00FC7B0E" w:rsidRPr="00FC7B0E" w:rsidRDefault="00FC7B0E" w:rsidP="00FC7B0E">
      <w:pPr>
        <w:pStyle w:val="Bullet1"/>
        <w:rPr>
          <w:ins w:id="267" w:author="Steve Guest" w:date="2012-03-21T08:45:00Z"/>
          <w:rFonts w:ascii="Times New Roman" w:hAnsi="Times New Roman" w:cs="Times New Roman"/>
          <w:sz w:val="24"/>
          <w:szCs w:val="24"/>
          <w:rPrChange w:id="268" w:author="Steve Guest" w:date="2012-03-21T08:47:00Z">
            <w:rPr>
              <w:ins w:id="269" w:author="Steve Guest" w:date="2012-03-21T08:45:00Z"/>
            </w:rPr>
          </w:rPrChange>
        </w:rPr>
      </w:pPr>
      <w:ins w:id="270" w:author="Steve Guest" w:date="2012-03-21T08:45:00Z">
        <w:r w:rsidRPr="00FC7B0E">
          <w:rPr>
            <w:rFonts w:ascii="Times New Roman" w:hAnsi="Times New Roman" w:cs="Times New Roman"/>
            <w:sz w:val="24"/>
            <w:szCs w:val="24"/>
            <w:rPrChange w:id="271" w:author="Steve Guest" w:date="2012-03-21T08:47:00Z">
              <w:rPr/>
            </w:rPrChange>
          </w:rPr>
          <w:t>Totally by two or more radar sensors (for large VTS areas and to prevent shadow and other effects of radar targets).</w:t>
        </w:r>
      </w:ins>
    </w:p>
    <w:p w14:paraId="61AF66CE" w14:textId="77777777" w:rsidR="005B24FC" w:rsidRDefault="005B24FC"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72" w:author="Steve Guest" w:date="2012-03-21T08:48:00Z"/>
        </w:rPr>
      </w:pPr>
      <w:bookmarkStart w:id="273" w:name="_Ref309110289"/>
      <w:bookmarkStart w:id="274" w:name="_Toc309122505"/>
      <w:bookmarkStart w:id="275" w:name="_Toc309123489"/>
      <w:bookmarkStart w:id="276" w:name="_Toc193872298"/>
      <w:ins w:id="277" w:author="Steve Guest" w:date="2012-03-21T08:48:00Z">
        <w:r w:rsidRPr="00414408">
          <w:t xml:space="preserve">VTS </w:t>
        </w:r>
        <w:r>
          <w:t>equipme</w:t>
        </w:r>
      </w:ins>
      <w:ins w:id="278" w:author="Steve Guest" w:date="2012-03-21T08:53:00Z">
        <w:r>
          <w:t>n</w:t>
        </w:r>
      </w:ins>
      <w:ins w:id="279" w:author="Steve Guest" w:date="2012-03-21T08:48:00Z">
        <w:r>
          <w:t>t</w:t>
        </w:r>
      </w:ins>
    </w:p>
    <w:p w14:paraId="2107C82D" w14:textId="77777777" w:rsidR="005B24FC" w:rsidRPr="00FC7B0E" w:rsidDel="00313A00" w:rsidRDefault="005B24FC" w:rsidP="005B24FC">
      <w:pPr>
        <w:pStyle w:val="PARAGRAPH"/>
        <w:jc w:val="left"/>
        <w:rPr>
          <w:ins w:id="280" w:author="Steve Guest" w:date="2012-03-21T08:48:00Z"/>
          <w:del w:id="281" w:author="VTSProgram" w:date="2012-03-22T06:45:00Z"/>
          <w:i/>
        </w:rPr>
      </w:pPr>
      <w:ins w:id="282" w:author="Steve Guest" w:date="2012-03-21T08:48:00Z">
        <w:del w:id="283" w:author="VTSProgram" w:date="2012-03-22T06:45:00Z">
          <w:r w:rsidRPr="00FC7B0E" w:rsidDel="00313A00">
            <w:delText xml:space="preserve">According to the VTS Manual, </w:delText>
          </w:r>
          <w:r w:rsidDel="00313A00">
            <w:delText>section 1</w:delText>
          </w:r>
        </w:del>
      </w:ins>
      <w:ins w:id="284" w:author="Steve Guest" w:date="2012-03-21T08:50:00Z">
        <w:del w:id="285" w:author="VTSProgram" w:date="2012-03-22T06:45:00Z">
          <w:r w:rsidDel="00313A00">
            <w:delText>1</w:delText>
          </w:r>
        </w:del>
      </w:ins>
      <w:ins w:id="286" w:author="Steve Guest" w:date="2012-03-21T08:48:00Z">
        <w:del w:id="287" w:author="VTSProgram" w:date="2012-03-22T06:45:00Z">
          <w:r w:rsidDel="00313A00">
            <w:delText>01</w:delText>
          </w:r>
          <w:r w:rsidRPr="00FC7B0E" w:rsidDel="00313A00">
            <w:delText>:</w:delText>
          </w:r>
        </w:del>
      </w:ins>
    </w:p>
    <w:bookmarkEnd w:id="273"/>
    <w:bookmarkEnd w:id="274"/>
    <w:bookmarkEnd w:id="275"/>
    <w:bookmarkEnd w:id="276"/>
    <w:p w14:paraId="429729EF" w14:textId="77777777" w:rsidR="00FC7B0E" w:rsidRPr="005B24FC" w:rsidRDefault="00FC7B0E" w:rsidP="00FC7B0E">
      <w:pPr>
        <w:pStyle w:val="BodyText"/>
        <w:rPr>
          <w:ins w:id="288" w:author="Steve Guest" w:date="2012-03-21T08:47:00Z"/>
          <w:rFonts w:ascii="Times New Roman" w:hAnsi="Times New Roman" w:cs="Times New Roman"/>
          <w:sz w:val="24"/>
          <w:szCs w:val="24"/>
          <w:rPrChange w:id="289" w:author="Steve Guest" w:date="2012-03-21T08:48:00Z">
            <w:rPr>
              <w:ins w:id="290" w:author="Steve Guest" w:date="2012-03-21T08:47:00Z"/>
            </w:rPr>
          </w:rPrChange>
        </w:rPr>
      </w:pPr>
      <w:ins w:id="291" w:author="Steve Guest" w:date="2012-03-21T08:47:00Z">
        <w:r w:rsidRPr="005B24FC">
          <w:rPr>
            <w:rFonts w:ascii="Times New Roman" w:hAnsi="Times New Roman" w:cs="Times New Roman"/>
            <w:sz w:val="24"/>
            <w:szCs w:val="24"/>
            <w:rPrChange w:id="292" w:author="Steve Guest" w:date="2012-03-21T08:48:00Z">
              <w:rPr/>
            </w:rPrChange>
          </w:rPr>
          <w:t xml:space="preserve">Traffic density and structure, navigation hazards, local climate, topography, environmental requirements, commercial aspects and the extent of a VTS area sets the requirements for VTS equipment and these factors will have substantial impact on life cycle costs of a VTS and the acquisition of VTS equipment.  Equipment may include: </w:t>
        </w:r>
      </w:ins>
    </w:p>
    <w:p w14:paraId="3C308985" w14:textId="77777777" w:rsidR="00FC7B0E" w:rsidRPr="005B24FC" w:rsidRDefault="00FC7B0E" w:rsidP="00FC7B0E">
      <w:pPr>
        <w:pStyle w:val="Bullet1"/>
        <w:rPr>
          <w:ins w:id="293" w:author="Steve Guest" w:date="2012-03-21T08:47:00Z"/>
          <w:rFonts w:ascii="Times New Roman" w:hAnsi="Times New Roman" w:cs="Times New Roman"/>
          <w:sz w:val="24"/>
          <w:szCs w:val="24"/>
          <w:rPrChange w:id="294" w:author="Steve Guest" w:date="2012-03-21T08:48:00Z">
            <w:rPr>
              <w:ins w:id="295" w:author="Steve Guest" w:date="2012-03-21T08:47:00Z"/>
            </w:rPr>
          </w:rPrChange>
        </w:rPr>
      </w:pPr>
      <w:ins w:id="296" w:author="Steve Guest" w:date="2012-03-21T08:47:00Z">
        <w:r w:rsidRPr="005B24FC">
          <w:rPr>
            <w:rFonts w:ascii="Times New Roman" w:hAnsi="Times New Roman" w:cs="Times New Roman"/>
            <w:sz w:val="24"/>
            <w:szCs w:val="24"/>
            <w:rPrChange w:id="297" w:author="Steve Guest" w:date="2012-03-21T08:48:00Z">
              <w:rPr/>
            </w:rPrChange>
          </w:rPr>
          <w:t>Communications;</w:t>
        </w:r>
      </w:ins>
    </w:p>
    <w:p w14:paraId="2D188909" w14:textId="77777777" w:rsidR="00FC7B0E" w:rsidRPr="005B24FC" w:rsidRDefault="00FC7B0E" w:rsidP="00FC7B0E">
      <w:pPr>
        <w:pStyle w:val="Bullet1"/>
        <w:rPr>
          <w:ins w:id="298" w:author="Steve Guest" w:date="2012-03-21T08:47:00Z"/>
          <w:rFonts w:ascii="Times New Roman" w:hAnsi="Times New Roman" w:cs="Times New Roman"/>
          <w:sz w:val="24"/>
          <w:szCs w:val="24"/>
          <w:rPrChange w:id="299" w:author="Steve Guest" w:date="2012-03-21T08:48:00Z">
            <w:rPr>
              <w:ins w:id="300" w:author="Steve Guest" w:date="2012-03-21T08:47:00Z"/>
            </w:rPr>
          </w:rPrChange>
        </w:rPr>
      </w:pPr>
      <w:ins w:id="301" w:author="Steve Guest" w:date="2012-03-21T08:47:00Z">
        <w:r w:rsidRPr="005B24FC">
          <w:rPr>
            <w:rFonts w:ascii="Times New Roman" w:hAnsi="Times New Roman" w:cs="Times New Roman"/>
            <w:sz w:val="24"/>
            <w:szCs w:val="24"/>
            <w:rPrChange w:id="302" w:author="Steve Guest" w:date="2012-03-21T08:48:00Z">
              <w:rPr/>
            </w:rPrChange>
          </w:rPr>
          <w:t>VTS Radar System;</w:t>
        </w:r>
      </w:ins>
    </w:p>
    <w:p w14:paraId="214DF051" w14:textId="77777777" w:rsidR="00FC7B0E" w:rsidRPr="005B24FC" w:rsidRDefault="00FC7B0E" w:rsidP="00FC7B0E">
      <w:pPr>
        <w:pStyle w:val="Bullet1"/>
        <w:rPr>
          <w:ins w:id="303" w:author="Steve Guest" w:date="2012-03-21T08:47:00Z"/>
          <w:rFonts w:ascii="Times New Roman" w:hAnsi="Times New Roman" w:cs="Times New Roman"/>
          <w:sz w:val="24"/>
          <w:szCs w:val="24"/>
          <w:rPrChange w:id="304" w:author="Steve Guest" w:date="2012-03-21T08:48:00Z">
            <w:rPr>
              <w:ins w:id="305" w:author="Steve Guest" w:date="2012-03-21T08:47:00Z"/>
            </w:rPr>
          </w:rPrChange>
        </w:rPr>
      </w:pPr>
      <w:ins w:id="306" w:author="Steve Guest" w:date="2012-03-21T08:47:00Z">
        <w:r w:rsidRPr="005B24FC">
          <w:rPr>
            <w:rFonts w:ascii="Times New Roman" w:hAnsi="Times New Roman" w:cs="Times New Roman"/>
            <w:sz w:val="24"/>
            <w:szCs w:val="24"/>
            <w:rPrChange w:id="307" w:author="Steve Guest" w:date="2012-03-21T08:48:00Z">
              <w:rPr/>
            </w:rPrChange>
          </w:rPr>
          <w:t>Automatic Identification System (AIS);</w:t>
        </w:r>
      </w:ins>
    </w:p>
    <w:p w14:paraId="4609294B" w14:textId="77777777" w:rsidR="00FC7B0E" w:rsidRPr="005B24FC" w:rsidRDefault="00FC7B0E" w:rsidP="00FC7B0E">
      <w:pPr>
        <w:pStyle w:val="Bullet1"/>
        <w:rPr>
          <w:ins w:id="308" w:author="Steve Guest" w:date="2012-03-21T08:47:00Z"/>
          <w:rFonts w:ascii="Times New Roman" w:hAnsi="Times New Roman" w:cs="Times New Roman"/>
          <w:sz w:val="24"/>
          <w:szCs w:val="24"/>
          <w:rPrChange w:id="309" w:author="Steve Guest" w:date="2012-03-21T08:48:00Z">
            <w:rPr>
              <w:ins w:id="310" w:author="Steve Guest" w:date="2012-03-21T08:47:00Z"/>
            </w:rPr>
          </w:rPrChange>
        </w:rPr>
      </w:pPr>
      <w:ins w:id="311" w:author="Steve Guest" w:date="2012-03-21T08:47:00Z">
        <w:r w:rsidRPr="005B24FC">
          <w:rPr>
            <w:rFonts w:ascii="Times New Roman" w:hAnsi="Times New Roman" w:cs="Times New Roman"/>
            <w:sz w:val="24"/>
            <w:szCs w:val="24"/>
            <w:rPrChange w:id="312" w:author="Steve Guest" w:date="2012-03-21T08:48:00Z">
              <w:rPr/>
            </w:rPrChange>
          </w:rPr>
          <w:t>Closed Circuit TV Cameras (CCTV);</w:t>
        </w:r>
      </w:ins>
    </w:p>
    <w:p w14:paraId="6882023A" w14:textId="77777777" w:rsidR="00FC7B0E" w:rsidRPr="005B24FC" w:rsidRDefault="00FC7B0E" w:rsidP="00FC7B0E">
      <w:pPr>
        <w:pStyle w:val="Bullet1"/>
        <w:rPr>
          <w:ins w:id="313" w:author="Steve Guest" w:date="2012-03-21T08:47:00Z"/>
          <w:rFonts w:ascii="Times New Roman" w:hAnsi="Times New Roman" w:cs="Times New Roman"/>
          <w:sz w:val="24"/>
          <w:szCs w:val="24"/>
          <w:rPrChange w:id="314" w:author="Steve Guest" w:date="2012-03-21T08:48:00Z">
            <w:rPr>
              <w:ins w:id="315" w:author="Steve Guest" w:date="2012-03-21T08:47:00Z"/>
            </w:rPr>
          </w:rPrChange>
        </w:rPr>
      </w:pPr>
      <w:ins w:id="316" w:author="Steve Guest" w:date="2012-03-21T08:47:00Z">
        <w:r w:rsidRPr="005B24FC">
          <w:rPr>
            <w:rFonts w:ascii="Times New Roman" w:hAnsi="Times New Roman" w:cs="Times New Roman"/>
            <w:sz w:val="24"/>
            <w:szCs w:val="24"/>
            <w:rPrChange w:id="317" w:author="Steve Guest" w:date="2012-03-21T08:48:00Z">
              <w:rPr/>
            </w:rPrChange>
          </w:rPr>
          <w:t>Radio Direction Finders (RDF);</w:t>
        </w:r>
      </w:ins>
    </w:p>
    <w:p w14:paraId="5E9C5F0F" w14:textId="77777777" w:rsidR="00FC7B0E" w:rsidRPr="005B24FC" w:rsidRDefault="00FC7B0E" w:rsidP="00FC7B0E">
      <w:pPr>
        <w:pStyle w:val="Bullet1"/>
        <w:rPr>
          <w:ins w:id="318" w:author="Steve Guest" w:date="2012-03-21T08:47:00Z"/>
          <w:rFonts w:ascii="Times New Roman" w:hAnsi="Times New Roman" w:cs="Times New Roman"/>
          <w:sz w:val="24"/>
          <w:szCs w:val="24"/>
          <w:rPrChange w:id="319" w:author="Steve Guest" w:date="2012-03-21T08:48:00Z">
            <w:rPr>
              <w:ins w:id="320" w:author="Steve Guest" w:date="2012-03-21T08:47:00Z"/>
            </w:rPr>
          </w:rPrChange>
        </w:rPr>
      </w:pPr>
      <w:proofErr w:type="spellStart"/>
      <w:ins w:id="321" w:author="Steve Guest" w:date="2012-03-21T08:47:00Z">
        <w:r w:rsidRPr="005B24FC">
          <w:rPr>
            <w:rFonts w:ascii="Times New Roman" w:hAnsi="Times New Roman" w:cs="Times New Roman"/>
            <w:sz w:val="24"/>
            <w:szCs w:val="24"/>
            <w:rPrChange w:id="322" w:author="Steve Guest" w:date="2012-03-21T08:48:00Z">
              <w:rPr/>
            </w:rPrChange>
          </w:rPr>
          <w:t>Hydrometeo</w:t>
        </w:r>
        <w:proofErr w:type="spellEnd"/>
        <w:r w:rsidRPr="005B24FC">
          <w:rPr>
            <w:rFonts w:ascii="Times New Roman" w:hAnsi="Times New Roman" w:cs="Times New Roman"/>
            <w:sz w:val="24"/>
            <w:szCs w:val="24"/>
            <w:rPrChange w:id="323" w:author="Steve Guest" w:date="2012-03-21T08:48:00Z">
              <w:rPr/>
            </w:rPrChange>
          </w:rPr>
          <w:t xml:space="preserve"> Equipment; and/or</w:t>
        </w:r>
      </w:ins>
    </w:p>
    <w:p w14:paraId="2FF7A32F" w14:textId="77777777" w:rsidR="00FC7B0E" w:rsidRPr="005B24FC" w:rsidRDefault="00FC7B0E" w:rsidP="00FC7B0E">
      <w:pPr>
        <w:pStyle w:val="Bullet1"/>
        <w:rPr>
          <w:ins w:id="324" w:author="Steve Guest" w:date="2012-03-21T08:47:00Z"/>
          <w:rFonts w:ascii="Times New Roman" w:hAnsi="Times New Roman" w:cs="Times New Roman"/>
          <w:sz w:val="24"/>
          <w:szCs w:val="24"/>
          <w:rPrChange w:id="325" w:author="Steve Guest" w:date="2012-03-21T08:48:00Z">
            <w:rPr>
              <w:ins w:id="326" w:author="Steve Guest" w:date="2012-03-21T08:47:00Z"/>
            </w:rPr>
          </w:rPrChange>
        </w:rPr>
      </w:pPr>
      <w:ins w:id="327" w:author="Steve Guest" w:date="2012-03-21T08:47:00Z">
        <w:r w:rsidRPr="005B24FC">
          <w:rPr>
            <w:rFonts w:ascii="Times New Roman" w:hAnsi="Times New Roman" w:cs="Times New Roman"/>
            <w:sz w:val="24"/>
            <w:szCs w:val="24"/>
            <w:rPrChange w:id="328" w:author="Steve Guest" w:date="2012-03-21T08:48:00Z">
              <w:rPr/>
            </w:rPrChange>
          </w:rPr>
          <w:t>VTS Data System.</w:t>
        </w:r>
      </w:ins>
    </w:p>
    <w:p w14:paraId="4A3C08A8" w14:textId="77777777" w:rsidR="005B24FC" w:rsidRDefault="005B24FC"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29" w:author="Steve Guest" w:date="2012-03-21T08:53:00Z"/>
        </w:rPr>
      </w:pPr>
      <w:bookmarkStart w:id="330" w:name="_Ref309110310"/>
      <w:bookmarkStart w:id="331" w:name="_Toc309122545"/>
      <w:bookmarkStart w:id="332" w:name="_Toc309123529"/>
      <w:bookmarkStart w:id="333" w:name="_Toc193872337"/>
      <w:ins w:id="334" w:author="Steve Guest" w:date="2012-03-21T08:53:00Z">
        <w:r w:rsidRPr="00414408">
          <w:t xml:space="preserve">VTS </w:t>
        </w:r>
        <w:r>
          <w:t>personnel</w:t>
        </w:r>
      </w:ins>
    </w:p>
    <w:p w14:paraId="7C24F2EA" w14:textId="77777777" w:rsidR="005B24FC" w:rsidRPr="00FC7B0E" w:rsidDel="00313A00" w:rsidRDefault="005B24FC" w:rsidP="005B24FC">
      <w:pPr>
        <w:pStyle w:val="PARAGRAPH"/>
        <w:jc w:val="left"/>
        <w:rPr>
          <w:ins w:id="335" w:author="Steve Guest" w:date="2012-03-21T08:53:00Z"/>
          <w:del w:id="336" w:author="VTSProgram" w:date="2012-03-22T06:47:00Z"/>
          <w:i/>
        </w:rPr>
      </w:pPr>
      <w:ins w:id="337" w:author="Steve Guest" w:date="2012-03-21T08:53:00Z">
        <w:del w:id="338" w:author="VTSProgram" w:date="2012-03-22T06:47:00Z">
          <w:r w:rsidRPr="00FC7B0E" w:rsidDel="00313A00">
            <w:delText xml:space="preserve">According to the VTS Manual, </w:delText>
          </w:r>
          <w:r w:rsidDel="00313A00">
            <w:delText>section 1</w:delText>
          </w:r>
        </w:del>
      </w:ins>
      <w:ins w:id="339" w:author="Steve Guest" w:date="2012-03-21T08:54:00Z">
        <w:del w:id="340" w:author="VTSProgram" w:date="2012-03-22T06:47:00Z">
          <w:r w:rsidDel="00313A00">
            <w:delText>2</w:delText>
          </w:r>
        </w:del>
      </w:ins>
      <w:ins w:id="341" w:author="Steve Guest" w:date="2012-03-21T08:53:00Z">
        <w:del w:id="342" w:author="VTSProgram" w:date="2012-03-22T06:47:00Z">
          <w:r w:rsidDel="00313A00">
            <w:delText>01</w:delText>
          </w:r>
          <w:r w:rsidRPr="00FC7B0E" w:rsidDel="00313A00">
            <w:delText>:</w:delText>
          </w:r>
        </w:del>
      </w:ins>
    </w:p>
    <w:bookmarkEnd w:id="330"/>
    <w:bookmarkEnd w:id="331"/>
    <w:bookmarkEnd w:id="332"/>
    <w:bookmarkEnd w:id="333"/>
    <w:p w14:paraId="3087EBB4" w14:textId="77777777" w:rsidR="005B24FC" w:rsidRPr="005B24FC" w:rsidRDefault="005B24FC" w:rsidP="005B24FC">
      <w:pPr>
        <w:pStyle w:val="BodyText"/>
        <w:rPr>
          <w:ins w:id="343" w:author="Steve Guest" w:date="2012-03-21T08:53:00Z"/>
          <w:rFonts w:ascii="Times New Roman" w:hAnsi="Times New Roman" w:cs="Times New Roman"/>
          <w:sz w:val="24"/>
          <w:szCs w:val="24"/>
          <w:rPrChange w:id="344" w:author="Steve Guest" w:date="2012-03-21T08:54:00Z">
            <w:rPr>
              <w:ins w:id="345" w:author="Steve Guest" w:date="2012-03-21T08:53:00Z"/>
            </w:rPr>
          </w:rPrChange>
        </w:rPr>
      </w:pPr>
      <w:ins w:id="346" w:author="Steve Guest" w:date="2012-03-21T08:53:00Z">
        <w:r w:rsidRPr="005B24FC">
          <w:rPr>
            <w:rFonts w:ascii="Times New Roman" w:hAnsi="Times New Roman" w:cs="Times New Roman"/>
            <w:sz w:val="24"/>
            <w:szCs w:val="24"/>
            <w:rPrChange w:id="347" w:author="Steve Guest" w:date="2012-03-21T08:54:00Z">
              <w:rPr/>
            </w:rPrChange>
          </w:rPr>
          <w:t xml:space="preserve">VTS Operators, masters, bridge </w:t>
        </w:r>
        <w:proofErr w:type="spellStart"/>
        <w:r w:rsidRPr="005B24FC">
          <w:rPr>
            <w:rFonts w:ascii="Times New Roman" w:hAnsi="Times New Roman" w:cs="Times New Roman"/>
            <w:sz w:val="24"/>
            <w:szCs w:val="24"/>
            <w:rPrChange w:id="348" w:author="Steve Guest" w:date="2012-03-21T08:54:00Z">
              <w:rPr/>
            </w:rPrChange>
          </w:rPr>
          <w:t>watchkeeping</w:t>
        </w:r>
        <w:proofErr w:type="spellEnd"/>
        <w:r w:rsidRPr="005B24FC">
          <w:rPr>
            <w:rFonts w:ascii="Times New Roman" w:hAnsi="Times New Roman" w:cs="Times New Roman"/>
            <w:sz w:val="24"/>
            <w:szCs w:val="24"/>
            <w:rPrChange w:id="349" w:author="Steve Guest" w:date="2012-03-21T08:54:00Z">
              <w:rPr/>
            </w:rPrChange>
          </w:rPr>
          <w:t xml:space="preserve"> personnel and pilots share a responsibility for good communications, effective co-ordination and understanding of each other’s role for the safe conduct of vessels in VTS areas.  They are all part of a team and share the same objective with respect to the safe movement of vessel traffic.</w:t>
        </w:r>
      </w:ins>
    </w:p>
    <w:p w14:paraId="696A130F" w14:textId="77777777" w:rsidR="005B24FC" w:rsidRDefault="005B24FC" w:rsidP="005B24FC">
      <w:pPr>
        <w:pStyle w:val="BodyText"/>
        <w:rPr>
          <w:ins w:id="350" w:author="Steve Guest" w:date="2012-03-21T09:02:00Z"/>
          <w:rFonts w:ascii="Times New Roman" w:hAnsi="Times New Roman" w:cs="Times New Roman"/>
          <w:sz w:val="24"/>
          <w:szCs w:val="24"/>
        </w:rPr>
      </w:pPr>
      <w:ins w:id="351" w:author="Steve Guest" w:date="2012-03-21T08:53:00Z">
        <w:r w:rsidRPr="005B24FC">
          <w:rPr>
            <w:rFonts w:ascii="Times New Roman" w:hAnsi="Times New Roman" w:cs="Times New Roman"/>
            <w:sz w:val="24"/>
            <w:szCs w:val="24"/>
            <w:rPrChange w:id="352" w:author="Steve Guest" w:date="2012-03-21T08:54:00Z">
              <w:rPr/>
            </w:rPrChange>
          </w:rPr>
          <w:t>Examples of job descriptions are shown in ‘Roles and Responsibilities’ below and in IALA Recommendation V-103.  These job descriptions can be expanded as necessary to encompass more fully the responsibilities specific to each VTS centre.</w:t>
        </w:r>
      </w:ins>
    </w:p>
    <w:p w14:paraId="256A08E8" w14:textId="77777777" w:rsidR="005B24FC" w:rsidRDefault="00562E74"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53" w:author="Steve Guest" w:date="2012-03-21T09:02:00Z"/>
        </w:rPr>
      </w:pPr>
      <w:ins w:id="354" w:author="Steve Guest" w:date="2012-03-21T09:02:00Z">
        <w:r>
          <w:lastRenderedPageBreak/>
          <w:t>IALA World VTS Guide</w:t>
        </w:r>
      </w:ins>
    </w:p>
    <w:p w14:paraId="6FE479AE" w14:textId="77777777" w:rsidR="005B24FC" w:rsidRPr="00313A00" w:rsidRDefault="00562E74" w:rsidP="005B24FC">
      <w:pPr>
        <w:pStyle w:val="PARAGRAPH"/>
        <w:jc w:val="left"/>
        <w:rPr>
          <w:ins w:id="355" w:author="Steve Guest" w:date="2012-03-21T09:03:00Z"/>
          <w:highlight w:val="yellow"/>
          <w:rPrChange w:id="356" w:author="VTSProgram" w:date="2012-03-22T06:50:00Z">
            <w:rPr>
              <w:ins w:id="357" w:author="Steve Guest" w:date="2012-03-21T09:03:00Z"/>
            </w:rPr>
          </w:rPrChange>
        </w:rPr>
      </w:pPr>
      <w:ins w:id="358" w:author="Steve Guest" w:date="2012-03-21T09:02:00Z">
        <w:del w:id="359" w:author="VTSProgram" w:date="2012-03-22T06:50:00Z">
          <w:r w:rsidRPr="00313A00" w:rsidDel="00313A00">
            <w:rPr>
              <w:highlight w:val="yellow"/>
              <w:rPrChange w:id="360" w:author="VTSProgram" w:date="2012-03-22T06:50:00Z">
                <w:rPr/>
              </w:rPrChange>
            </w:rPr>
            <w:delText>Port s</w:delText>
          </w:r>
        </w:del>
        <w:del w:id="361" w:author="VTSProgram" w:date="2012-03-22T06:51:00Z">
          <w:r w:rsidRPr="00313A00" w:rsidDel="00313A00">
            <w:rPr>
              <w:highlight w:val="yellow"/>
              <w:rPrChange w:id="362" w:author="VTSProgram" w:date="2012-03-22T06:50:00Z">
                <w:rPr/>
              </w:rPrChange>
            </w:rPr>
            <w:delText xml:space="preserve">pecific </w:delText>
          </w:r>
        </w:del>
        <w:r w:rsidRPr="00313A00">
          <w:rPr>
            <w:highlight w:val="yellow"/>
            <w:rPrChange w:id="363" w:author="VTSProgram" w:date="2012-03-22T06:50:00Z">
              <w:rPr/>
            </w:rPrChange>
          </w:rPr>
          <w:t xml:space="preserve">VTS </w:t>
        </w:r>
      </w:ins>
      <w:ins w:id="364" w:author="Steve Guest" w:date="2012-03-21T09:03:00Z">
        <w:r w:rsidRPr="00313A00">
          <w:rPr>
            <w:highlight w:val="yellow"/>
            <w:rPrChange w:id="365" w:author="VTSProgram" w:date="2012-03-22T06:50:00Z">
              <w:rPr/>
            </w:rPrChange>
          </w:rPr>
          <w:t>procedures can be found in the IALA world VTS guide at:</w:t>
        </w:r>
      </w:ins>
    </w:p>
    <w:p w14:paraId="2B1CFA67" w14:textId="77777777" w:rsidR="00562E74" w:rsidRPr="00FC7B0E" w:rsidRDefault="00562E74" w:rsidP="005B24FC">
      <w:pPr>
        <w:pStyle w:val="PARAGRAPH"/>
        <w:jc w:val="left"/>
        <w:rPr>
          <w:ins w:id="366" w:author="Steve Guest" w:date="2012-03-21T09:02:00Z"/>
          <w:i/>
        </w:rPr>
      </w:pPr>
      <w:ins w:id="367" w:author="Steve Guest" w:date="2012-03-21T09:04:00Z">
        <w:r w:rsidRPr="00313A00">
          <w:rPr>
            <w:highlight w:val="yellow"/>
            <w:rPrChange w:id="368" w:author="VTSProgram" w:date="2012-03-22T06:50:00Z">
              <w:rPr/>
            </w:rPrChange>
          </w:rPr>
          <w:fldChar w:fldCharType="begin"/>
        </w:r>
        <w:r w:rsidRPr="00313A00">
          <w:rPr>
            <w:highlight w:val="yellow"/>
            <w:rPrChange w:id="369" w:author="VTSProgram" w:date="2012-03-22T06:50:00Z">
              <w:rPr/>
            </w:rPrChange>
          </w:rPr>
          <w:instrText xml:space="preserve"> HYPERLINK "http://www.worldvtsguide.org/" </w:instrText>
        </w:r>
        <w:r w:rsidRPr="00313A00">
          <w:rPr>
            <w:highlight w:val="yellow"/>
            <w:rPrChange w:id="370" w:author="VTSProgram" w:date="2012-03-22T06:50:00Z">
              <w:rPr/>
            </w:rPrChange>
          </w:rPr>
          <w:fldChar w:fldCharType="separate"/>
        </w:r>
        <w:r w:rsidRPr="00313A00">
          <w:rPr>
            <w:rStyle w:val="Hyperlink"/>
            <w:highlight w:val="yellow"/>
            <w:rPrChange w:id="371" w:author="VTSProgram" w:date="2012-03-22T06:50:00Z">
              <w:rPr>
                <w:rStyle w:val="Hyperlink"/>
              </w:rPr>
            </w:rPrChange>
          </w:rPr>
          <w:t>http://www.worldvtsguide.org</w:t>
        </w:r>
        <w:r w:rsidRPr="00313A00">
          <w:rPr>
            <w:highlight w:val="yellow"/>
            <w:rPrChange w:id="372" w:author="VTSProgram" w:date="2012-03-22T06:50:00Z">
              <w:rPr/>
            </w:rPrChange>
          </w:rPr>
          <w:fldChar w:fldCharType="end"/>
        </w:r>
      </w:ins>
      <w:ins w:id="373" w:author="VTSProgram" w:date="2012-03-22T06:50:00Z">
        <w:r w:rsidR="00313A00">
          <w:t xml:space="preserve"> - add additional text of the Guide.</w:t>
        </w:r>
      </w:ins>
    </w:p>
    <w:p w14:paraId="11BF145E" w14:textId="77777777" w:rsidR="00E84FB9" w:rsidRDefault="00E84FB9"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74" w:author="Steve Guest" w:date="2012-03-21T08:35:00Z"/>
        </w:rPr>
      </w:pPr>
      <w:ins w:id="375" w:author="Steve Guest" w:date="2012-03-21T08:35:00Z">
        <w:r>
          <w:t>Summary</w:t>
        </w:r>
      </w:ins>
    </w:p>
    <w:p w14:paraId="6A7D108B" w14:textId="77777777" w:rsidR="00562E74" w:rsidRDefault="00E84FB9" w:rsidP="00E84FB9">
      <w:pPr>
        <w:pStyle w:val="BodyText"/>
        <w:rPr>
          <w:ins w:id="376" w:author="Steve Guest" w:date="2012-03-21T09:04:00Z"/>
          <w:rFonts w:ascii="Times New Roman" w:hAnsi="Times New Roman" w:cs="Times New Roman"/>
          <w:sz w:val="24"/>
          <w:szCs w:val="24"/>
        </w:rPr>
      </w:pPr>
      <w:ins w:id="377" w:author="Steve Guest" w:date="2012-03-21T08:36:00Z">
        <w:r>
          <w:rPr>
            <w:rFonts w:ascii="Times New Roman" w:hAnsi="Times New Roman" w:cs="Times New Roman"/>
            <w:sz w:val="24"/>
            <w:szCs w:val="24"/>
          </w:rPr>
          <w:t>Readers are encouraged to refer to the</w:t>
        </w:r>
      </w:ins>
      <w:ins w:id="378" w:author="Steve Guest" w:date="2012-03-21T09:04:00Z">
        <w:r w:rsidR="00562E74">
          <w:rPr>
            <w:rFonts w:ascii="Times New Roman" w:hAnsi="Times New Roman" w:cs="Times New Roman"/>
            <w:sz w:val="24"/>
            <w:szCs w:val="24"/>
          </w:rPr>
          <w:t>:</w:t>
        </w:r>
      </w:ins>
    </w:p>
    <w:p w14:paraId="5AF09FC0" w14:textId="77777777" w:rsidR="00562E74" w:rsidRDefault="00E84FB9">
      <w:pPr>
        <w:pStyle w:val="BodyText"/>
        <w:numPr>
          <w:ilvl w:val="0"/>
          <w:numId w:val="11"/>
        </w:numPr>
        <w:rPr>
          <w:ins w:id="379" w:author="Steve Guest" w:date="2012-03-21T09:04:00Z"/>
          <w:rFonts w:ascii="Times New Roman" w:hAnsi="Times New Roman" w:cs="Times New Roman"/>
          <w:sz w:val="24"/>
          <w:szCs w:val="24"/>
        </w:rPr>
        <w:pPrChange w:id="380" w:author="Steve Guest" w:date="2012-03-21T09:04:00Z">
          <w:pPr>
            <w:pStyle w:val="BodyText"/>
          </w:pPr>
        </w:pPrChange>
      </w:pPr>
      <w:ins w:id="381" w:author="Steve Guest" w:date="2012-03-21T08:36:00Z">
        <w:r>
          <w:rPr>
            <w:rFonts w:ascii="Times New Roman" w:hAnsi="Times New Roman" w:cs="Times New Roman"/>
            <w:sz w:val="24"/>
            <w:szCs w:val="24"/>
          </w:rPr>
          <w:t xml:space="preserve">IALA VTS Manual Edition 5 </w:t>
        </w:r>
      </w:ins>
      <w:ins w:id="382" w:author="Steve Guest" w:date="2012-03-21T09:04:00Z">
        <w:r w:rsidR="00562E74">
          <w:rPr>
            <w:rFonts w:ascii="Times New Roman" w:hAnsi="Times New Roman" w:cs="Times New Roman"/>
            <w:sz w:val="24"/>
            <w:szCs w:val="24"/>
          </w:rPr>
          <w:t>and</w:t>
        </w:r>
      </w:ins>
    </w:p>
    <w:p w14:paraId="5C2D813C" w14:textId="77777777" w:rsidR="00E84FB9" w:rsidRDefault="00562E74">
      <w:pPr>
        <w:pStyle w:val="BodyText"/>
        <w:numPr>
          <w:ilvl w:val="0"/>
          <w:numId w:val="11"/>
        </w:numPr>
        <w:rPr>
          <w:ins w:id="383" w:author="VTSProgram" w:date="2012-03-22T06:51:00Z"/>
          <w:rFonts w:ascii="Times New Roman" w:hAnsi="Times New Roman" w:cs="Times New Roman"/>
          <w:sz w:val="24"/>
          <w:szCs w:val="24"/>
        </w:rPr>
        <w:pPrChange w:id="384" w:author="Steve Guest" w:date="2012-03-21T09:04:00Z">
          <w:pPr>
            <w:pStyle w:val="BodyText"/>
          </w:pPr>
        </w:pPrChange>
      </w:pPr>
      <w:ins w:id="385" w:author="Steve Guest" w:date="2012-03-21T09:04:00Z">
        <w:r>
          <w:rPr>
            <w:rFonts w:ascii="Times New Roman" w:hAnsi="Times New Roman" w:cs="Times New Roman"/>
            <w:sz w:val="24"/>
            <w:szCs w:val="24"/>
          </w:rPr>
          <w:t xml:space="preserve">IALA World VTS Guide </w:t>
        </w:r>
      </w:ins>
      <w:ins w:id="386" w:author="Steve Guest" w:date="2012-03-21T08:36:00Z">
        <w:r w:rsidR="00E84FB9">
          <w:rPr>
            <w:rFonts w:ascii="Times New Roman" w:hAnsi="Times New Roman" w:cs="Times New Roman"/>
            <w:sz w:val="24"/>
            <w:szCs w:val="24"/>
          </w:rPr>
          <w:t>for further reference.</w:t>
        </w:r>
      </w:ins>
    </w:p>
    <w:p w14:paraId="58C3B7A2" w14:textId="77777777" w:rsidR="00313A00" w:rsidRDefault="00313A00" w:rsidP="00313A00">
      <w:pPr>
        <w:pStyle w:val="BodyText"/>
        <w:rPr>
          <w:ins w:id="387" w:author="VTSProgram" w:date="2012-03-22T06:51:00Z"/>
          <w:rFonts w:ascii="Times New Roman" w:hAnsi="Times New Roman" w:cs="Times New Roman"/>
          <w:sz w:val="24"/>
          <w:szCs w:val="24"/>
        </w:rPr>
      </w:pPr>
    </w:p>
    <w:p w14:paraId="67689DB6" w14:textId="77777777" w:rsidR="00313A00" w:rsidRDefault="00313A00" w:rsidP="00313A00">
      <w:pPr>
        <w:pStyle w:val="BodyText"/>
        <w:rPr>
          <w:ins w:id="388" w:author="Steve Guest" w:date="2012-03-21T08:36:00Z"/>
          <w:rFonts w:ascii="Times New Roman" w:hAnsi="Times New Roman" w:cs="Times New Roman"/>
          <w:sz w:val="24"/>
          <w:szCs w:val="24"/>
        </w:rPr>
      </w:pPr>
      <w:ins w:id="389" w:author="VTSProgram" w:date="2012-03-22T06:51:00Z">
        <w:r>
          <w:rPr>
            <w:rFonts w:ascii="Times New Roman" w:hAnsi="Times New Roman" w:cs="Times New Roman"/>
            <w:sz w:val="24"/>
            <w:szCs w:val="24"/>
          </w:rPr>
          <w:t>Add section on VTS implementation procedures.</w:t>
        </w:r>
      </w:ins>
    </w:p>
    <w:p w14:paraId="3377437B" w14:textId="77777777" w:rsidR="009E04DA" w:rsidDel="006F13A1" w:rsidRDefault="009E04DA" w:rsidP="009E04DA">
      <w:pPr>
        <w:pStyle w:val="PARAGRAPH"/>
        <w:jc w:val="left"/>
        <w:rPr>
          <w:del w:id="390" w:author="Steve Guest" w:date="2012-03-20T16:39:00Z"/>
        </w:rPr>
      </w:pPr>
      <w:del w:id="391" w:author="Steve Guest" w:date="2012-03-20T16:39:00Z">
        <w:r w:rsidDel="006F13A1">
          <w:delText>Participation in a VTS may be mandatory or voluntary, depending on local regulations.  In either case, vessels operating in a VTS area may avail themselves of the following services</w:delText>
        </w:r>
      </w:del>
      <w:del w:id="392" w:author="Steve Guest" w:date="2012-03-20T13:10:00Z">
        <w:r w:rsidDel="00FA3406">
          <w:delText xml:space="preserve">. </w:delText>
        </w:r>
      </w:del>
    </w:p>
    <w:p w14:paraId="0164A2E6" w14:textId="77777777" w:rsidR="009E04DA" w:rsidDel="006F13A1" w:rsidRDefault="009E04DA" w:rsidP="009E04DA">
      <w:pPr>
        <w:pStyle w:val="ListBullet"/>
        <w:tabs>
          <w:tab w:val="clear" w:pos="360"/>
          <w:tab w:val="left" w:pos="340"/>
        </w:tabs>
        <w:ind w:left="340" w:hanging="340"/>
        <w:jc w:val="left"/>
        <w:rPr>
          <w:del w:id="393" w:author="Steve Guest" w:date="2012-03-20T16:39:00Z"/>
        </w:rPr>
      </w:pPr>
      <w:del w:id="394" w:author="Steve Guest" w:date="2012-03-20T16:39:00Z">
        <w:r w:rsidDel="006F13A1">
          <w:rPr>
            <w:b/>
          </w:rPr>
          <w:delText>Information Service:</w:delText>
        </w:r>
        <w:r w:rsidDel="006F13A1">
          <w:delText xml:space="preserve"> is a service to ensure that essential information becomes available in a timely manner to support on-board navigational decision making.  This may include information on the position, identity, intentions and destination of other vessels; meteorological and hydrological conditions, notices to mariners, status of aids to navigation, or any other condition or situation on the waterway that could affect a vessel’s transit.  </w:delText>
        </w:r>
      </w:del>
    </w:p>
    <w:p w14:paraId="0CCA0389" w14:textId="77777777" w:rsidR="009E04DA" w:rsidDel="006F13A1" w:rsidRDefault="009E04DA" w:rsidP="009E04DA">
      <w:pPr>
        <w:pStyle w:val="ListBullet"/>
        <w:tabs>
          <w:tab w:val="clear" w:pos="360"/>
          <w:tab w:val="left" w:pos="340"/>
        </w:tabs>
        <w:ind w:left="340" w:hanging="340"/>
        <w:jc w:val="left"/>
        <w:rPr>
          <w:del w:id="395" w:author="Steve Guest" w:date="2012-03-20T16:39:00Z"/>
        </w:rPr>
      </w:pPr>
      <w:del w:id="396" w:author="Steve Guest" w:date="2012-03-20T16:39:00Z">
        <w:r w:rsidDel="006F13A1">
          <w:rPr>
            <w:b/>
          </w:rPr>
          <w:delText>Traffic Organisation Service:</w:delText>
        </w:r>
        <w:r w:rsidDel="006F13A1">
          <w:delText xml:space="preserve"> is a service to prevent the development of dangerous maritime traffic situations and to provide for the safe and efficient movement of vessel traffic within the VTS area.  Traffic Organisation concerns the forward planning of movements to maintain vessel safety and to achieve efficiency.  This service may include the allocation of water space, establishing and operating a system of traffic clearances, managing traffic around certain vessels with limited manoeuvrability, establishing routes to be followed and speed limits to be observed, or any other measures that may be considered necessary and appropriate by the VTS.  All or certain classes of vessels may be required to participate in this service. </w:delText>
        </w:r>
      </w:del>
    </w:p>
    <w:p w14:paraId="3CF6582B" w14:textId="77777777" w:rsidR="009E04DA" w:rsidDel="006F13A1" w:rsidRDefault="009E04DA" w:rsidP="009E04DA">
      <w:pPr>
        <w:pStyle w:val="ListBullet"/>
        <w:tabs>
          <w:tab w:val="clear" w:pos="360"/>
          <w:tab w:val="left" w:pos="340"/>
        </w:tabs>
        <w:ind w:left="340" w:hanging="340"/>
        <w:jc w:val="left"/>
        <w:rPr>
          <w:del w:id="397" w:author="Steve Guest" w:date="2012-03-20T16:39:00Z"/>
        </w:rPr>
      </w:pPr>
      <w:del w:id="398" w:author="Steve Guest" w:date="2012-03-20T16:39:00Z">
        <w:r w:rsidDel="006F13A1">
          <w:rPr>
            <w:b/>
          </w:rPr>
          <w:delText>Navigational Assistance Service:</w:delText>
        </w:r>
        <w:r w:rsidDel="006F13A1">
          <w:delText xml:space="preserve"> is a service to assist in the on-board navigation decision making and to monitor its effect.  This may include bearing and range to a nearby danger or landmark, a course to make good, or assistance in determining a vessel’s position.  Navigational assistance may be provided at the request of a vessel or when deemed necessary by the VTS.   </w:delText>
        </w:r>
      </w:del>
    </w:p>
    <w:p w14:paraId="51A12DD8" w14:textId="77777777" w:rsidR="009E04DA" w:rsidDel="00E84FB9" w:rsidRDefault="009E04DA" w:rsidP="009E04DA">
      <w:pPr>
        <w:pStyle w:val="ListBullet"/>
        <w:numPr>
          <w:ilvl w:val="0"/>
          <w:numId w:val="0"/>
        </w:numPr>
        <w:jc w:val="left"/>
        <w:rPr>
          <w:del w:id="399" w:author="Steve Guest" w:date="2012-03-21T08:36:00Z"/>
        </w:rPr>
      </w:pPr>
      <w:del w:id="400" w:author="Steve Guest" w:date="2012-03-21T08:36:00Z">
        <w:r w:rsidDel="00E84FB9">
          <w:br w:type="page"/>
        </w:r>
      </w:del>
    </w:p>
    <w:p w14:paraId="2F688CE3" w14:textId="77777777" w:rsidR="009E04DA" w:rsidDel="00E84FB9" w:rsidRDefault="009E04DA" w:rsidP="009E04DA">
      <w:pPr>
        <w:pStyle w:val="ListBullet"/>
        <w:numPr>
          <w:ilvl w:val="0"/>
          <w:numId w:val="0"/>
        </w:numPr>
        <w:jc w:val="left"/>
        <w:rPr>
          <w:del w:id="401" w:author="Steve Guest" w:date="2012-03-21T08:36:00Z"/>
        </w:rPr>
      </w:pPr>
      <w:del w:id="402" w:author="Steve Guest" w:date="2012-03-20T13:22:00Z">
        <w:r w:rsidDel="0018105D">
          <w:rPr>
            <w:b/>
          </w:rPr>
          <w:delText>S</w:delText>
        </w:r>
      </w:del>
      <w:del w:id="403" w:author="Steve Guest" w:date="2012-03-21T08:36:00Z">
        <w:r w:rsidDel="00E84FB9">
          <w:rPr>
            <w:b/>
          </w:rPr>
          <w:delText xml:space="preserve">upport </w:delText>
        </w:r>
      </w:del>
      <w:del w:id="404" w:author="Steve Guest" w:date="2012-03-20T13:22:00Z">
        <w:r w:rsidDel="0018105D">
          <w:rPr>
            <w:b/>
          </w:rPr>
          <w:delText>of</w:delText>
        </w:r>
      </w:del>
      <w:del w:id="405" w:author="Steve Guest" w:date="2012-03-21T08:36:00Z">
        <w:r w:rsidDel="00E84FB9">
          <w:rPr>
            <w:b/>
          </w:rPr>
          <w:delText xml:space="preserve"> Allied </w:delText>
        </w:r>
      </w:del>
      <w:del w:id="406" w:author="Steve Guest" w:date="2012-03-20T15:58:00Z">
        <w:r w:rsidDel="009A237E">
          <w:rPr>
            <w:b/>
          </w:rPr>
          <w:delText>S</w:delText>
        </w:r>
      </w:del>
      <w:del w:id="407" w:author="Steve Guest" w:date="2012-03-21T08:36:00Z">
        <w:r w:rsidDel="00E84FB9">
          <w:rPr>
            <w:b/>
          </w:rPr>
          <w:delText>ervices:</w:delText>
        </w:r>
        <w:r w:rsidDel="00E84FB9">
          <w:delText xml:space="preserve">  VTS are often closely aligned with SAR services, government agencies or commercial port services and may be of assistance in aiding vessels to contact or communicate with these allied services.  </w:delText>
        </w:r>
      </w:del>
      <w:del w:id="408" w:author="Steve Guest" w:date="2012-03-20T13:24:00Z">
        <w:r w:rsidDel="0018105D">
          <w:delText xml:space="preserve">These </w:delText>
        </w:r>
      </w:del>
      <w:del w:id="409" w:author="Steve Guest" w:date="2012-03-21T08:36:00Z">
        <w:r w:rsidDel="00E84FB9">
          <w:delText>services may benefit from correct and timely information about vessel positions, movements, destinations and times of arrival.  This enables those allied services to enhance their own efficiency, whilst at the same time to better plan and utilise their resources.</w:delText>
        </w:r>
      </w:del>
    </w:p>
    <w:p w14:paraId="58F1BD00" w14:textId="77777777" w:rsidR="009E04DA" w:rsidDel="00E84FB9" w:rsidRDefault="009E04DA"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del w:id="410" w:author="Steve Guest" w:date="2012-03-21T08:36:00Z"/>
        </w:rPr>
      </w:pPr>
      <w:bookmarkStart w:id="411" w:name="_Toc247653592"/>
      <w:del w:id="412" w:author="Steve Guest" w:date="2012-03-21T08:36:00Z">
        <w:r w:rsidDel="00E84FB9">
          <w:delText xml:space="preserve">VTS </w:delText>
        </w:r>
      </w:del>
      <w:del w:id="413" w:author="Steve Guest" w:date="2012-03-20T13:24:00Z">
        <w:r w:rsidDel="0018105D">
          <w:delText>S</w:delText>
        </w:r>
      </w:del>
      <w:del w:id="414" w:author="Steve Guest" w:date="2012-03-21T08:36:00Z">
        <w:r w:rsidDel="00E84FB9">
          <w:delText>ystem</w:delText>
        </w:r>
        <w:bookmarkEnd w:id="411"/>
      </w:del>
    </w:p>
    <w:p w14:paraId="4CEC8F5A" w14:textId="77777777" w:rsidR="009E04DA" w:rsidDel="00E84FB9" w:rsidRDefault="009E04DA" w:rsidP="009E04DA">
      <w:pPr>
        <w:pStyle w:val="PARAGRAPH"/>
        <w:jc w:val="left"/>
        <w:rPr>
          <w:del w:id="415" w:author="Steve Guest" w:date="2012-03-21T08:36:00Z"/>
        </w:rPr>
      </w:pPr>
      <w:del w:id="416" w:author="Steve Guest" w:date="2012-03-21T08:36:00Z">
        <w:r w:rsidDel="00E84FB9">
          <w:delText xml:space="preserve">To respond to developing traffic situations and to decide upon appropriate actions, a VTS should be capable of generating a comprehensive overview of the traffic in its </w:delText>
        </w:r>
      </w:del>
      <w:del w:id="417" w:author="Steve Guest" w:date="2012-03-20T13:29:00Z">
        <w:r w:rsidDel="00D73B4F">
          <w:delText xml:space="preserve">service </w:delText>
        </w:r>
      </w:del>
      <w:del w:id="418" w:author="Steve Guest" w:date="2012-03-21T08:36:00Z">
        <w:r w:rsidDel="00E84FB9">
          <w:delText>area combined with all traffic influencing factors.  Examples of data that should be collected to compile the traffic image include:</w:delText>
        </w:r>
      </w:del>
    </w:p>
    <w:p w14:paraId="2A444E2E" w14:textId="77777777" w:rsidR="009E04DA" w:rsidDel="00E84FB9" w:rsidRDefault="009E04DA" w:rsidP="009E04DA">
      <w:pPr>
        <w:pStyle w:val="PARAGRAPH"/>
        <w:numPr>
          <w:ilvl w:val="0"/>
          <w:numId w:val="3"/>
        </w:numPr>
        <w:spacing w:before="0" w:after="0"/>
        <w:jc w:val="left"/>
        <w:rPr>
          <w:del w:id="419" w:author="Steve Guest" w:date="2012-03-21T08:36:00Z"/>
        </w:rPr>
      </w:pPr>
      <w:del w:id="420" w:author="Steve Guest" w:date="2012-03-21T08:36:00Z">
        <w:r w:rsidDel="00E84FB9">
          <w:delText>data on the fairway situation, such as meteorological and hydrological conditions and the operational status of aids to navigation;</w:delText>
        </w:r>
      </w:del>
    </w:p>
    <w:p w14:paraId="1978166D" w14:textId="77777777" w:rsidR="009E04DA" w:rsidDel="00E84FB9" w:rsidRDefault="009E04DA" w:rsidP="009E04DA">
      <w:pPr>
        <w:pStyle w:val="PARAGRAPH"/>
        <w:numPr>
          <w:ilvl w:val="0"/>
          <w:numId w:val="3"/>
        </w:numPr>
        <w:spacing w:before="0" w:after="0"/>
        <w:jc w:val="left"/>
        <w:rPr>
          <w:del w:id="421" w:author="Steve Guest" w:date="2012-03-21T08:36:00Z"/>
        </w:rPr>
      </w:pPr>
      <w:del w:id="422" w:author="Steve Guest" w:date="2012-03-21T08:36:00Z">
        <w:r w:rsidDel="00E84FB9">
          <w:delText>data on the traffic situation, such as vessel positions, movements, identities and intentions with respect to manoeuvres, destination and routing;</w:delText>
        </w:r>
      </w:del>
    </w:p>
    <w:p w14:paraId="2F0113AA" w14:textId="77777777" w:rsidR="009E04DA" w:rsidDel="00E84FB9" w:rsidRDefault="009E04DA" w:rsidP="009E04DA">
      <w:pPr>
        <w:pStyle w:val="PARAGRAPH"/>
        <w:numPr>
          <w:ilvl w:val="0"/>
          <w:numId w:val="3"/>
        </w:numPr>
        <w:spacing w:before="0" w:after="0"/>
        <w:jc w:val="left"/>
        <w:rPr>
          <w:del w:id="423" w:author="Steve Guest" w:date="2012-03-21T08:36:00Z"/>
        </w:rPr>
      </w:pPr>
      <w:del w:id="424" w:author="Steve Guest" w:date="2012-03-21T08:36:00Z">
        <w:r w:rsidDel="00E84FB9">
          <w:delText>data on vessels in accordance with the requirements of ship reporting and any additional data required for the effective operation of the VTS.</w:delText>
        </w:r>
      </w:del>
    </w:p>
    <w:p w14:paraId="575C1FD9" w14:textId="77777777" w:rsidR="009E04DA" w:rsidDel="00E84FB9" w:rsidRDefault="009E04DA" w:rsidP="009E04DA">
      <w:pPr>
        <w:pStyle w:val="PARAGRAPH"/>
        <w:jc w:val="left"/>
        <w:rPr>
          <w:del w:id="425" w:author="Steve Guest" w:date="2012-03-21T08:36:00Z"/>
        </w:rPr>
      </w:pPr>
      <w:del w:id="426" w:author="Steve Guest" w:date="2012-03-21T08:36:00Z">
        <w:r w:rsidDel="00E84FB9">
          <w:delText xml:space="preserve">The traffic image provides situational awareness and facilitates the VTS operator to evaluate conditions and make decisions accordingly.  The information presented in the traffic image is communicated to participating vessels through the VTS capability to interact with traffic.  </w:delText>
        </w:r>
      </w:del>
    </w:p>
    <w:p w14:paraId="043E9F6D" w14:textId="77777777" w:rsidR="009E04DA" w:rsidDel="00E84FB9" w:rsidRDefault="009E04DA" w:rsidP="009E04DA">
      <w:pPr>
        <w:pStyle w:val="ListBullet"/>
        <w:numPr>
          <w:ilvl w:val="0"/>
          <w:numId w:val="0"/>
        </w:numPr>
        <w:jc w:val="left"/>
        <w:rPr>
          <w:del w:id="427" w:author="Steve Guest" w:date="2012-03-21T08:36:00Z"/>
        </w:rPr>
      </w:pPr>
    </w:p>
    <w:p w14:paraId="7176D909" w14:textId="77777777" w:rsidR="009E04DA" w:rsidDel="00E84FB9" w:rsidRDefault="009E04DA" w:rsidP="009E04DA">
      <w:pPr>
        <w:pStyle w:val="ReferenceNote"/>
        <w:rPr>
          <w:del w:id="428" w:author="Steve Guest" w:date="2012-03-21T08:36:00Z"/>
        </w:rPr>
      </w:pPr>
      <w:del w:id="429" w:author="Steve Guest" w:date="2012-03-21T08:36:00Z">
        <w:r w:rsidDel="00E84FB9">
          <w:delText>Refer to IALA Publications:</w:delText>
        </w:r>
      </w:del>
    </w:p>
    <w:p w14:paraId="77711033" w14:textId="77777777" w:rsidR="009E04DA" w:rsidDel="00E84FB9" w:rsidRDefault="009E04DA" w:rsidP="009E04DA">
      <w:pPr>
        <w:pStyle w:val="ReferenceNote"/>
        <w:rPr>
          <w:del w:id="430" w:author="Steve Guest" w:date="2012-03-21T08:36:00Z"/>
        </w:rPr>
      </w:pPr>
      <w:del w:id="431" w:author="Steve Guest" w:date="2012-03-21T08:36:00Z">
        <w:r w:rsidDel="00E84FB9">
          <w:delText>Recommendations</w:delText>
        </w:r>
      </w:del>
    </w:p>
    <w:p w14:paraId="47875DF4" w14:textId="77777777" w:rsidR="009E04DA" w:rsidDel="00E84FB9" w:rsidRDefault="009E04DA" w:rsidP="009E04DA">
      <w:pPr>
        <w:pStyle w:val="ReferenceNote"/>
        <w:ind w:left="567" w:hanging="567"/>
        <w:rPr>
          <w:del w:id="432" w:author="Steve Guest" w:date="2012-03-21T08:36:00Z"/>
          <w:bCs w:val="0"/>
          <w:i/>
          <w:iCs/>
          <w:color w:val="0000FF"/>
        </w:rPr>
      </w:pPr>
      <w:del w:id="433" w:author="Steve Guest" w:date="2012-03-21T08:36:00Z">
        <w:r w:rsidDel="00E84FB9">
          <w:rPr>
            <w:i/>
            <w:color w:val="0000FF"/>
          </w:rPr>
          <w:tab/>
        </w:r>
        <w:r w:rsidDel="00E84FB9">
          <w:rPr>
            <w:bCs w:val="0"/>
            <w:i/>
            <w:iCs/>
            <w:color w:val="0000FF"/>
          </w:rPr>
          <w:delText xml:space="preserve">V-102 Application of “User pays” principle to Vessel Traffic Services </w:delText>
        </w:r>
      </w:del>
    </w:p>
    <w:p w14:paraId="2F2C22FF" w14:textId="77777777" w:rsidR="009E04DA" w:rsidDel="00E84FB9" w:rsidRDefault="009E04DA" w:rsidP="009E04DA">
      <w:pPr>
        <w:pStyle w:val="ReferenceNote"/>
        <w:ind w:left="567" w:hanging="567"/>
        <w:rPr>
          <w:del w:id="434" w:author="Steve Guest" w:date="2012-03-21T08:36:00Z"/>
          <w:bCs w:val="0"/>
          <w:i/>
          <w:iCs/>
          <w:color w:val="0000FF"/>
        </w:rPr>
      </w:pPr>
      <w:del w:id="435" w:author="Steve Guest" w:date="2012-03-21T08:36:00Z">
        <w:r w:rsidDel="00E84FB9">
          <w:rPr>
            <w:bCs w:val="0"/>
            <w:i/>
            <w:iCs/>
            <w:color w:val="0000FF"/>
          </w:rPr>
          <w:tab/>
          <w:delText>V-103 Standards for Training and Certification of</w:delText>
        </w:r>
      </w:del>
      <w:del w:id="436" w:author="Steve Guest" w:date="2012-03-20T13:50:00Z">
        <w:r w:rsidDel="002D7FD2">
          <w:rPr>
            <w:bCs w:val="0"/>
            <w:i/>
            <w:iCs/>
            <w:color w:val="0000FF"/>
          </w:rPr>
          <w:delText xml:space="preserve"> </w:delText>
        </w:r>
      </w:del>
      <w:del w:id="437" w:author="Steve Guest" w:date="2012-03-21T08:36:00Z">
        <w:r w:rsidDel="00E84FB9">
          <w:rPr>
            <w:bCs w:val="0"/>
            <w:i/>
            <w:iCs/>
            <w:color w:val="0000FF"/>
          </w:rPr>
          <w:delText xml:space="preserve"> VTS personnel </w:delText>
        </w:r>
      </w:del>
    </w:p>
    <w:p w14:paraId="4B4763CF" w14:textId="77777777" w:rsidR="009E04DA" w:rsidDel="00E84FB9" w:rsidRDefault="009E04DA" w:rsidP="009E04DA">
      <w:pPr>
        <w:pStyle w:val="ReferenceNote"/>
        <w:ind w:left="567" w:hanging="567"/>
        <w:rPr>
          <w:del w:id="438" w:author="Steve Guest" w:date="2012-03-21T08:36:00Z"/>
          <w:bCs w:val="0"/>
          <w:i/>
          <w:iCs/>
          <w:color w:val="0000FF"/>
        </w:rPr>
      </w:pPr>
      <w:del w:id="439" w:author="Steve Guest" w:date="2012-03-21T08:36:00Z">
        <w:r w:rsidDel="00E84FB9">
          <w:rPr>
            <w:bCs w:val="0"/>
            <w:i/>
            <w:iCs/>
            <w:color w:val="0000FF"/>
          </w:rPr>
          <w:tab/>
          <w:delText xml:space="preserve">V-119 Implementation of Vessel Traffic Services </w:delText>
        </w:r>
      </w:del>
    </w:p>
    <w:p w14:paraId="0CCCC781" w14:textId="77777777" w:rsidR="009E04DA" w:rsidDel="00E84FB9" w:rsidRDefault="009E04DA" w:rsidP="009E04DA">
      <w:pPr>
        <w:pStyle w:val="ReferenceNote"/>
        <w:ind w:left="567" w:hanging="567"/>
        <w:rPr>
          <w:del w:id="440" w:author="Steve Guest" w:date="2012-03-21T08:36:00Z"/>
          <w:bCs w:val="0"/>
          <w:i/>
          <w:iCs/>
          <w:color w:val="0000FF"/>
        </w:rPr>
      </w:pPr>
      <w:del w:id="441" w:author="Steve Guest" w:date="2012-03-21T08:36:00Z">
        <w:r w:rsidDel="00E84FB9">
          <w:rPr>
            <w:bCs w:val="0"/>
            <w:i/>
            <w:iCs/>
            <w:color w:val="0000FF"/>
          </w:rPr>
          <w:tab/>
          <w:delText xml:space="preserve">V-120 Vessel Traffic Services in Inland Waters </w:delText>
        </w:r>
      </w:del>
    </w:p>
    <w:p w14:paraId="270E6865" w14:textId="77777777" w:rsidR="009E04DA" w:rsidDel="00E84FB9" w:rsidRDefault="009E04DA" w:rsidP="009E04DA">
      <w:pPr>
        <w:pStyle w:val="ReferenceNote"/>
        <w:ind w:left="567" w:hanging="567"/>
        <w:rPr>
          <w:del w:id="442" w:author="Steve Guest" w:date="2012-03-21T08:36:00Z"/>
          <w:bCs w:val="0"/>
          <w:i/>
          <w:iCs/>
          <w:color w:val="0000FF"/>
        </w:rPr>
      </w:pPr>
      <w:del w:id="443" w:author="Steve Guest" w:date="2012-03-21T08:36:00Z">
        <w:r w:rsidDel="00E84FB9">
          <w:rPr>
            <w:bCs w:val="0"/>
            <w:i/>
            <w:iCs/>
            <w:color w:val="0000FF"/>
          </w:rPr>
          <w:tab/>
          <w:delText>V-125 Integration and Display of AIS and other information at a VTS Centre</w:delText>
        </w:r>
      </w:del>
    </w:p>
    <w:p w14:paraId="6EC7BDEF" w14:textId="77777777" w:rsidR="009E04DA" w:rsidDel="00E84FB9" w:rsidRDefault="009E04DA" w:rsidP="009E04DA">
      <w:pPr>
        <w:pStyle w:val="ReferenceNote"/>
        <w:ind w:left="567" w:hanging="567"/>
        <w:rPr>
          <w:del w:id="444" w:author="Steve Guest" w:date="2012-03-21T08:36:00Z"/>
          <w:bCs w:val="0"/>
          <w:i/>
          <w:iCs/>
          <w:color w:val="0000FF"/>
        </w:rPr>
      </w:pPr>
      <w:del w:id="445" w:author="Steve Guest" w:date="2012-03-21T08:36:00Z">
        <w:r w:rsidDel="00E84FB9">
          <w:rPr>
            <w:bCs w:val="0"/>
            <w:i/>
            <w:iCs/>
            <w:color w:val="0000FF"/>
          </w:rPr>
          <w:tab/>
          <w:delText xml:space="preserve">V-127 Operational Procedures for Vessel traffic services </w:delText>
        </w:r>
      </w:del>
    </w:p>
    <w:p w14:paraId="7FCE7275" w14:textId="77777777" w:rsidR="002D7FD2" w:rsidDel="00E84FB9" w:rsidRDefault="009E04DA" w:rsidP="009E04DA">
      <w:pPr>
        <w:pStyle w:val="ReferenceNote"/>
        <w:ind w:left="567" w:hanging="567"/>
        <w:rPr>
          <w:del w:id="446" w:author="Steve Guest" w:date="2012-03-21T08:36:00Z"/>
          <w:bCs w:val="0"/>
          <w:i/>
          <w:iCs/>
          <w:color w:val="0000FF"/>
        </w:rPr>
      </w:pPr>
      <w:del w:id="447" w:author="Steve Guest" w:date="2012-03-21T08:36:00Z">
        <w:r w:rsidDel="00E84FB9">
          <w:rPr>
            <w:bCs w:val="0"/>
            <w:i/>
            <w:iCs/>
            <w:color w:val="0000FF"/>
          </w:rPr>
          <w:tab/>
          <w:delText>V-128 Operational and Technical Performance Requirements for VTS equipment</w:delText>
        </w:r>
      </w:del>
    </w:p>
    <w:p w14:paraId="2E09DD6E" w14:textId="77777777" w:rsidR="009E04DA" w:rsidDel="00E84FB9" w:rsidRDefault="009E04DA" w:rsidP="009E04DA">
      <w:pPr>
        <w:pStyle w:val="ReferenceNote"/>
        <w:ind w:left="567" w:hanging="567"/>
        <w:rPr>
          <w:del w:id="448" w:author="Steve Guest" w:date="2012-03-21T08:36:00Z"/>
          <w:bCs w:val="0"/>
          <w:i/>
          <w:iCs/>
          <w:color w:val="0000FF"/>
        </w:rPr>
      </w:pPr>
      <w:del w:id="449" w:author="Steve Guest" w:date="2012-03-21T08:36:00Z">
        <w:r w:rsidDel="00E84FB9">
          <w:rPr>
            <w:bCs w:val="0"/>
            <w:i/>
            <w:iCs/>
            <w:color w:val="0000FF"/>
          </w:rPr>
          <w:tab/>
          <w:delText xml:space="preserve">A-123 The Provision of Shore Based AIS </w:delText>
        </w:r>
      </w:del>
    </w:p>
    <w:p w14:paraId="4B80803B" w14:textId="77777777" w:rsidR="009E04DA" w:rsidDel="00E84FB9" w:rsidRDefault="009E04DA" w:rsidP="009E04DA">
      <w:pPr>
        <w:pStyle w:val="ReferenceNote"/>
        <w:ind w:left="567" w:hanging="567"/>
        <w:rPr>
          <w:del w:id="450" w:author="Steve Guest" w:date="2012-03-21T08:36:00Z"/>
          <w:bCs w:val="0"/>
          <w:i/>
          <w:iCs/>
          <w:color w:val="0000FF"/>
        </w:rPr>
      </w:pPr>
      <w:del w:id="451" w:author="Steve Guest" w:date="2012-03-21T08:36:00Z">
        <w:r w:rsidDel="00E84FB9">
          <w:rPr>
            <w:bCs w:val="0"/>
            <w:i/>
            <w:iCs/>
            <w:color w:val="0000FF"/>
          </w:rPr>
          <w:tab/>
          <w:delText>A-124 AIS Shore Station and networking aspects relating to AIS service</w:delText>
        </w:r>
      </w:del>
    </w:p>
    <w:p w14:paraId="1BC424E9" w14:textId="77777777" w:rsidR="00016469" w:rsidDel="00E84FB9" w:rsidRDefault="009E04DA" w:rsidP="009E04DA">
      <w:pPr>
        <w:pStyle w:val="ReferenceNote"/>
        <w:ind w:left="567" w:hanging="567"/>
        <w:rPr>
          <w:del w:id="452" w:author="Steve Guest" w:date="2012-03-21T08:36:00Z"/>
          <w:i/>
          <w:color w:val="0000FF"/>
        </w:rPr>
      </w:pPr>
      <w:del w:id="453" w:author="Steve Guest" w:date="2012-03-21T08:36:00Z">
        <w:r w:rsidDel="00E84FB9">
          <w:rPr>
            <w:bCs w:val="0"/>
            <w:i/>
            <w:iCs/>
            <w:color w:val="0000FF"/>
          </w:rPr>
          <w:tab/>
          <w:delText>A-126 Use of AIS in Marine Aids to Navigation</w:delText>
        </w:r>
      </w:del>
    </w:p>
    <w:p w14:paraId="4EC8D171" w14:textId="77777777" w:rsidR="009E04DA" w:rsidDel="002D7FD2" w:rsidRDefault="009E04DA" w:rsidP="009E04DA">
      <w:pPr>
        <w:pStyle w:val="ReferenceNote"/>
        <w:rPr>
          <w:del w:id="454" w:author="Steve Guest" w:date="2012-03-20T13:50:00Z"/>
        </w:rPr>
      </w:pPr>
    </w:p>
    <w:p w14:paraId="0917AAE1" w14:textId="77777777" w:rsidR="009E04DA" w:rsidDel="00E84FB9" w:rsidRDefault="009E04DA" w:rsidP="009E04DA">
      <w:pPr>
        <w:pStyle w:val="ReferenceNote"/>
        <w:tabs>
          <w:tab w:val="clear" w:pos="567"/>
          <w:tab w:val="left" w:pos="851"/>
        </w:tabs>
        <w:rPr>
          <w:del w:id="455" w:author="Steve Guest" w:date="2012-03-21T08:36:00Z"/>
          <w:i/>
          <w:color w:val="0000FF"/>
        </w:rPr>
      </w:pPr>
    </w:p>
    <w:p w14:paraId="6C033082" w14:textId="77777777" w:rsidR="009E04DA" w:rsidDel="00E84FB9" w:rsidRDefault="009E04DA" w:rsidP="009E04DA">
      <w:pPr>
        <w:pStyle w:val="ReferenceNote"/>
        <w:rPr>
          <w:del w:id="456" w:author="Steve Guest" w:date="2012-03-21T08:36:00Z"/>
        </w:rPr>
      </w:pPr>
      <w:del w:id="457" w:author="Steve Guest" w:date="2012-03-21T08:36:00Z">
        <w:r w:rsidDel="00E84FB9">
          <w:delText>Guidelines</w:delText>
        </w:r>
      </w:del>
    </w:p>
    <w:p w14:paraId="5168E2F6" w14:textId="77777777" w:rsidR="009E04DA" w:rsidDel="00E84FB9" w:rsidRDefault="009E04DA" w:rsidP="009E04DA">
      <w:pPr>
        <w:pStyle w:val="ReferenceNote"/>
        <w:ind w:left="567" w:hanging="567"/>
        <w:rPr>
          <w:del w:id="458" w:author="Steve Guest" w:date="2012-03-21T08:36:00Z"/>
          <w:i/>
          <w:color w:val="0000FF"/>
        </w:rPr>
      </w:pPr>
      <w:del w:id="459" w:author="Steve Guest" w:date="2012-03-21T08:36:00Z">
        <w:r w:rsidDel="00E84FB9">
          <w:rPr>
            <w:i/>
            <w:color w:val="0000FF"/>
          </w:rPr>
          <w:tab/>
        </w:r>
        <w:r w:rsidDel="00E84FB9">
          <w:rPr>
            <w:bCs w:val="0"/>
            <w:i/>
            <w:iCs/>
            <w:color w:val="0000FF"/>
          </w:rPr>
          <w:delText>1014 - Accreditation of VTS Training</w:delText>
        </w:r>
      </w:del>
    </w:p>
    <w:p w14:paraId="3FD7DB66" w14:textId="77777777" w:rsidR="009E04DA" w:rsidDel="00E84FB9" w:rsidRDefault="009E04DA" w:rsidP="009E04DA">
      <w:pPr>
        <w:pStyle w:val="ReferenceNote"/>
        <w:ind w:left="567" w:hanging="567"/>
        <w:rPr>
          <w:del w:id="460" w:author="Steve Guest" w:date="2012-03-21T08:36:00Z"/>
          <w:bCs w:val="0"/>
          <w:i/>
          <w:iCs/>
          <w:color w:val="0000FF"/>
        </w:rPr>
      </w:pPr>
      <w:del w:id="461" w:author="Steve Guest" w:date="2012-03-21T08:36:00Z">
        <w:r w:rsidDel="00E84FB9">
          <w:tab/>
        </w:r>
        <w:r w:rsidDel="00E84FB9">
          <w:rPr>
            <w:bCs w:val="0"/>
            <w:i/>
            <w:iCs/>
            <w:color w:val="0000FF"/>
          </w:rPr>
          <w:delText>1017 - Assessment of training requirements for existing VTS Personnel, candidate Operators and the revalidation of VTS Operator Certificates</w:delText>
        </w:r>
      </w:del>
    </w:p>
    <w:p w14:paraId="57089E56" w14:textId="77777777" w:rsidR="009E04DA" w:rsidDel="00E84FB9" w:rsidRDefault="009E04DA" w:rsidP="009E04DA">
      <w:pPr>
        <w:pStyle w:val="ReferenceNote"/>
        <w:ind w:left="567" w:hanging="567"/>
        <w:rPr>
          <w:del w:id="462" w:author="Steve Guest" w:date="2012-03-21T08:36:00Z"/>
          <w:bCs w:val="0"/>
          <w:i/>
          <w:iCs/>
          <w:color w:val="0000FF"/>
        </w:rPr>
      </w:pPr>
      <w:del w:id="463" w:author="Steve Guest" w:date="2012-03-21T08:36:00Z">
        <w:r w:rsidDel="00E84FB9">
          <w:rPr>
            <w:i/>
            <w:color w:val="0000FF"/>
          </w:rPr>
          <w:tab/>
        </w:r>
        <w:r w:rsidDel="00E84FB9">
          <w:rPr>
            <w:bCs w:val="0"/>
            <w:i/>
            <w:iCs/>
            <w:color w:val="0000FF"/>
          </w:rPr>
          <w:delText>1018 - Risk management</w:delText>
        </w:r>
      </w:del>
    </w:p>
    <w:p w14:paraId="00AF319F" w14:textId="77777777" w:rsidR="009E04DA" w:rsidDel="00E84FB9" w:rsidRDefault="009E04DA" w:rsidP="009E04DA">
      <w:pPr>
        <w:pStyle w:val="ReferenceNote"/>
        <w:ind w:left="567" w:hanging="567"/>
        <w:rPr>
          <w:del w:id="464" w:author="Steve Guest" w:date="2012-03-21T08:36:00Z"/>
          <w:bCs w:val="0"/>
          <w:i/>
          <w:iCs/>
          <w:color w:val="0000FF"/>
        </w:rPr>
      </w:pPr>
      <w:del w:id="465" w:author="Steve Guest" w:date="2012-03-21T08:36:00Z">
        <w:r w:rsidDel="00E84FB9">
          <w:rPr>
            <w:bCs w:val="0"/>
            <w:i/>
            <w:iCs/>
            <w:color w:val="0000FF"/>
          </w:rPr>
          <w:tab/>
          <w:delText xml:space="preserve">1026 - AIS as a VTS Tool </w:delText>
        </w:r>
      </w:del>
    </w:p>
    <w:p w14:paraId="5C0F5536" w14:textId="77777777" w:rsidR="009E04DA" w:rsidDel="00E84FB9" w:rsidRDefault="009E04DA" w:rsidP="009E04DA">
      <w:pPr>
        <w:pStyle w:val="ReferenceNote"/>
        <w:ind w:left="567" w:hanging="567"/>
        <w:rPr>
          <w:del w:id="466" w:author="Steve Guest" w:date="2012-03-21T08:36:00Z"/>
          <w:bCs w:val="0"/>
          <w:i/>
          <w:iCs/>
          <w:color w:val="0000FF"/>
        </w:rPr>
      </w:pPr>
      <w:del w:id="467" w:author="Steve Guest" w:date="2012-03-21T08:36:00Z">
        <w:r w:rsidDel="00E84FB9">
          <w:rPr>
            <w:bCs w:val="0"/>
            <w:i/>
            <w:iCs/>
            <w:color w:val="0000FF"/>
          </w:rPr>
          <w:tab/>
          <w:delText xml:space="preserve">1027 - Designing and implementing simulation in VTS training </w:delText>
        </w:r>
      </w:del>
    </w:p>
    <w:p w14:paraId="5344D827" w14:textId="77777777" w:rsidR="009E04DA" w:rsidDel="00E84FB9" w:rsidRDefault="009E04DA" w:rsidP="009E04DA">
      <w:pPr>
        <w:pStyle w:val="ReferenceNote"/>
        <w:ind w:left="567" w:hanging="567"/>
        <w:rPr>
          <w:del w:id="468" w:author="Steve Guest" w:date="2012-03-21T08:36:00Z"/>
          <w:bCs w:val="0"/>
          <w:i/>
          <w:iCs/>
          <w:color w:val="0000FF"/>
        </w:rPr>
      </w:pPr>
      <w:del w:id="469" w:author="Steve Guest" w:date="2012-03-21T08:36:00Z">
        <w:r w:rsidDel="00E84FB9">
          <w:rPr>
            <w:bCs w:val="0"/>
            <w:i/>
            <w:iCs/>
            <w:color w:val="0000FF"/>
          </w:rPr>
          <w:tab/>
          <w:delText>1032 - Aspects of Training of VTS Personnel relevant to the introduction of AIS</w:delText>
        </w:r>
      </w:del>
    </w:p>
    <w:p w14:paraId="132525D0" w14:textId="77777777" w:rsidR="009E04DA" w:rsidDel="00E84FB9" w:rsidRDefault="009E04DA" w:rsidP="009E04DA">
      <w:pPr>
        <w:pStyle w:val="ReferenceNote"/>
        <w:ind w:left="567" w:hanging="567"/>
        <w:rPr>
          <w:del w:id="470" w:author="Steve Guest" w:date="2012-03-21T08:36:00Z"/>
          <w:bCs w:val="0"/>
          <w:i/>
          <w:iCs/>
          <w:color w:val="0000FF"/>
        </w:rPr>
      </w:pPr>
      <w:del w:id="471" w:author="Steve Guest" w:date="2012-03-21T08:36:00Z">
        <w:r w:rsidDel="00E84FB9">
          <w:rPr>
            <w:bCs w:val="0"/>
            <w:i/>
            <w:iCs/>
            <w:color w:val="0000FF"/>
          </w:rPr>
          <w:tab/>
          <w:delText xml:space="preserve">1045 - Staffing Levels at VTS Centres </w:delText>
        </w:r>
      </w:del>
    </w:p>
    <w:p w14:paraId="132867A5" w14:textId="77777777" w:rsidR="009E04DA" w:rsidDel="00E84FB9" w:rsidRDefault="009E04DA" w:rsidP="009E04DA">
      <w:pPr>
        <w:pStyle w:val="ReferenceNote"/>
        <w:ind w:left="567" w:hanging="567"/>
        <w:rPr>
          <w:del w:id="472" w:author="Steve Guest" w:date="2012-03-21T08:36:00Z"/>
          <w:bCs w:val="0"/>
          <w:i/>
          <w:iCs/>
          <w:color w:val="0000FF"/>
        </w:rPr>
      </w:pPr>
      <w:del w:id="473" w:author="Steve Guest" w:date="2012-03-21T08:36:00Z">
        <w:r w:rsidDel="00E84FB9">
          <w:rPr>
            <w:bCs w:val="0"/>
            <w:i/>
            <w:iCs/>
            <w:color w:val="0000FF"/>
          </w:rPr>
          <w:tab/>
          <w:delText xml:space="preserve">1046 - Response plan for marking new wrecks </w:delText>
        </w:r>
      </w:del>
    </w:p>
    <w:p w14:paraId="101CD892" w14:textId="77777777" w:rsidR="009E04DA" w:rsidDel="00E84FB9" w:rsidRDefault="009E04DA" w:rsidP="009E04DA">
      <w:pPr>
        <w:pStyle w:val="ReferenceNote"/>
        <w:ind w:left="567" w:hanging="567"/>
        <w:rPr>
          <w:del w:id="474" w:author="Steve Guest" w:date="2012-03-21T08:36:00Z"/>
          <w:bCs w:val="0"/>
          <w:i/>
          <w:iCs/>
          <w:color w:val="0000FF"/>
        </w:rPr>
      </w:pPr>
      <w:del w:id="475" w:author="Steve Guest" w:date="2012-03-21T08:36:00Z">
        <w:r w:rsidDel="00E84FB9">
          <w:rPr>
            <w:bCs w:val="0"/>
            <w:i/>
            <w:iCs/>
            <w:color w:val="0000FF"/>
          </w:rPr>
          <w:tab/>
          <w:delText>1055 - Preparing for a voluntary IMO Audit on VTS Delivery</w:delText>
        </w:r>
      </w:del>
    </w:p>
    <w:p w14:paraId="3DAD1249" w14:textId="77777777" w:rsidR="009E04DA" w:rsidDel="00E84FB9" w:rsidRDefault="009E04DA" w:rsidP="009E04DA">
      <w:pPr>
        <w:pStyle w:val="ReferenceNote"/>
        <w:ind w:left="567" w:hanging="567"/>
        <w:rPr>
          <w:del w:id="476" w:author="Steve Guest" w:date="2012-03-21T08:36:00Z"/>
          <w:bCs w:val="0"/>
          <w:i/>
          <w:iCs/>
          <w:color w:val="0000FF"/>
        </w:rPr>
      </w:pPr>
      <w:del w:id="477" w:author="Steve Guest" w:date="2012-03-21T08:36:00Z">
        <w:r w:rsidDel="00E84FB9">
          <w:rPr>
            <w:bCs w:val="0"/>
            <w:i/>
            <w:iCs/>
            <w:color w:val="0000FF"/>
          </w:rPr>
          <w:tab/>
          <w:delText>1056 - Establishment of VTS Radar Services</w:delText>
        </w:r>
      </w:del>
    </w:p>
    <w:p w14:paraId="33A34BAB" w14:textId="77777777" w:rsidR="009E04DA" w:rsidDel="00E84FB9" w:rsidRDefault="009E04DA" w:rsidP="009E04DA">
      <w:pPr>
        <w:pStyle w:val="ReferenceNote"/>
        <w:rPr>
          <w:del w:id="478" w:author="Steve Guest" w:date="2012-03-21T08:36:00Z"/>
        </w:rPr>
      </w:pPr>
      <w:del w:id="479" w:author="Steve Guest" w:date="2012-03-21T08:36:00Z">
        <w:r w:rsidDel="00E84FB9">
          <w:delText>IALA Manuals</w:delText>
        </w:r>
      </w:del>
    </w:p>
    <w:p w14:paraId="1A9AAE19" w14:textId="77777777" w:rsidR="009E04DA" w:rsidDel="00E84FB9" w:rsidRDefault="009E04DA" w:rsidP="009E04DA">
      <w:pPr>
        <w:pStyle w:val="ReferenceNote"/>
        <w:rPr>
          <w:del w:id="480" w:author="Steve Guest" w:date="2012-03-21T08:36:00Z"/>
          <w:i/>
          <w:color w:val="0000FF"/>
        </w:rPr>
      </w:pPr>
      <w:del w:id="481" w:author="Steve Guest" w:date="2012-03-21T08:36:00Z">
        <w:r w:rsidDel="00E84FB9">
          <w:rPr>
            <w:i/>
            <w:color w:val="0000FF"/>
          </w:rPr>
          <w:delText>VTS Manual (</w:delText>
        </w:r>
      </w:del>
      <w:del w:id="482" w:author="Steve Guest" w:date="2012-03-20T13:46:00Z">
        <w:r w:rsidDel="00016469">
          <w:rPr>
            <w:i/>
            <w:color w:val="0000FF"/>
          </w:rPr>
          <w:delText>2008</w:delText>
        </w:r>
      </w:del>
      <w:del w:id="483" w:author="Steve Guest" w:date="2012-03-21T08:36:00Z">
        <w:r w:rsidDel="00E84FB9">
          <w:rPr>
            <w:i/>
            <w:color w:val="0000FF"/>
          </w:rPr>
          <w:delText>)</w:delText>
        </w:r>
      </w:del>
    </w:p>
    <w:p w14:paraId="3B15B9CB" w14:textId="77777777" w:rsidR="009E04DA" w:rsidDel="00E84FB9" w:rsidRDefault="009E04DA" w:rsidP="009E04DA">
      <w:pPr>
        <w:pStyle w:val="ReferenceNote"/>
        <w:rPr>
          <w:del w:id="484" w:author="Steve Guest" w:date="2012-03-21T08:36:00Z"/>
          <w:i/>
          <w:color w:val="0000FF"/>
        </w:rPr>
      </w:pPr>
      <w:del w:id="485" w:author="Steve Guest" w:date="2012-03-21T08:36:00Z">
        <w:r w:rsidDel="00E84FB9">
          <w:rPr>
            <w:i/>
            <w:color w:val="0000FF"/>
          </w:rPr>
          <w:delText>Aids to Navigation Guide 2010 (NAVGUIDE)</w:delText>
        </w:r>
      </w:del>
    </w:p>
    <w:p w14:paraId="4B8569E0" w14:textId="77777777" w:rsidR="009E04DA" w:rsidDel="00E84FB9" w:rsidRDefault="009E04DA" w:rsidP="009E04DA">
      <w:pPr>
        <w:pStyle w:val="ReferenceNote"/>
        <w:rPr>
          <w:del w:id="486" w:author="Steve Guest" w:date="2012-03-21T08:36:00Z"/>
          <w:i/>
          <w:color w:val="0000FF"/>
        </w:rPr>
      </w:pPr>
    </w:p>
    <w:p w14:paraId="583B9B01" w14:textId="77777777" w:rsidR="009E04DA" w:rsidDel="00E84FB9" w:rsidRDefault="009E04DA" w:rsidP="009E04DA">
      <w:pPr>
        <w:pStyle w:val="ChapterHeading"/>
        <w:numPr>
          <w:ilvl w:val="0"/>
          <w:numId w:val="0"/>
        </w:numPr>
        <w:rPr>
          <w:del w:id="487" w:author="Steve Guest" w:date="2012-03-21T08:36:00Z"/>
        </w:rPr>
      </w:pPr>
    </w:p>
    <w:p w14:paraId="01B64D09" w14:textId="77777777" w:rsidR="009E04DA" w:rsidDel="00E84FB9" w:rsidRDefault="009E04DA" w:rsidP="009E04DA">
      <w:pPr>
        <w:pStyle w:val="ChapterHeading"/>
        <w:numPr>
          <w:ilvl w:val="0"/>
          <w:numId w:val="0"/>
        </w:numPr>
        <w:rPr>
          <w:del w:id="488" w:author="Steve Guest" w:date="2012-03-21T08:36:00Z"/>
        </w:rPr>
        <w:sectPr w:rsidR="009E04DA" w:rsidDel="00E84FB9">
          <w:headerReference w:type="even" r:id="rId8"/>
          <w:headerReference w:type="default" r:id="rId9"/>
          <w:footerReference w:type="even" r:id="rId10"/>
          <w:footerReference w:type="default" r:id="rId11"/>
          <w:headerReference w:type="first" r:id="rId12"/>
          <w:footerReference w:type="first" r:id="rId13"/>
          <w:pgSz w:w="11906" w:h="16838" w:code="9"/>
          <w:pgMar w:top="1699" w:right="1466" w:bottom="850" w:left="1411" w:header="1138" w:footer="720" w:gutter="0"/>
          <w:cols w:space="720"/>
        </w:sectPr>
      </w:pPr>
    </w:p>
    <w:p w14:paraId="49B5F350" w14:textId="77777777" w:rsidR="00055B41" w:rsidRDefault="00055B41"/>
    <w:sectPr w:rsidR="00055B41" w:rsidSect="00055B4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BFC018C" w14:textId="77777777" w:rsidR="00B12564" w:rsidRDefault="00B12564" w:rsidP="00B12564">
      <w:pPr>
        <w:spacing w:after="0" w:line="240" w:lineRule="auto"/>
      </w:pPr>
      <w:r>
        <w:separator/>
      </w:r>
    </w:p>
  </w:endnote>
  <w:endnote w:type="continuationSeparator" w:id="0">
    <w:p w14:paraId="5E5770AB" w14:textId="77777777" w:rsidR="00B12564" w:rsidRDefault="00B12564" w:rsidP="00B12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PMingLiU">
    <w:altName w:val="新細明體"/>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8BB1B" w14:textId="77777777" w:rsidR="005741C6" w:rsidRDefault="005741C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9B703" w14:textId="77777777" w:rsidR="005741C6" w:rsidRDefault="005741C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2A370" w14:textId="77777777" w:rsidR="005741C6" w:rsidRDefault="005741C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E97EE2A" w14:textId="77777777" w:rsidR="00B12564" w:rsidRDefault="00B12564" w:rsidP="00B12564">
      <w:pPr>
        <w:spacing w:after="0" w:line="240" w:lineRule="auto"/>
      </w:pPr>
      <w:r>
        <w:separator/>
      </w:r>
    </w:p>
  </w:footnote>
  <w:footnote w:type="continuationSeparator" w:id="0">
    <w:p w14:paraId="02CFFE69" w14:textId="77777777" w:rsidR="00B12564" w:rsidRDefault="00B12564" w:rsidP="00B1256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078C7" w14:textId="77777777" w:rsidR="005741C6" w:rsidRDefault="005741C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AF656" w14:textId="3B98FB9D" w:rsidR="005741C6" w:rsidRDefault="005741C6" w:rsidP="005741C6">
    <w:pPr>
      <w:pStyle w:val="Header"/>
      <w:tabs>
        <w:tab w:val="right" w:pos="9354"/>
      </w:tabs>
      <w:jc w:val="right"/>
    </w:pPr>
    <w:bookmarkStart w:id="489" w:name="_GoBack"/>
    <w:bookmarkEnd w:id="489"/>
    <w:r>
      <w:t>VTS36/8</w:t>
    </w:r>
  </w:p>
  <w:p w14:paraId="2DB5D7D1" w14:textId="026E95ED" w:rsidR="00B12564" w:rsidRPr="001C2BDD" w:rsidRDefault="005741C6" w:rsidP="005741C6">
    <w:pPr>
      <w:pStyle w:val="Header"/>
      <w:tabs>
        <w:tab w:val="right" w:pos="9354"/>
      </w:tabs>
      <w:jc w:val="right"/>
      <w:rPr>
        <w:lang w:val="ru-RU"/>
      </w:rPr>
    </w:pPr>
    <w:r>
      <w:t xml:space="preserve">Formerly </w:t>
    </w:r>
    <w:r w:rsidR="00B12564">
      <w:t>VTS3</w:t>
    </w:r>
    <w:r w:rsidR="003F6985">
      <w:t>5</w:t>
    </w:r>
    <w:r w:rsidR="00B12564">
      <w:t>/WG1/WP7</w:t>
    </w:r>
  </w:p>
  <w:p w14:paraId="19D4EB9F" w14:textId="77777777" w:rsidR="00B12564" w:rsidRDefault="00B1256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89139" w14:textId="77777777" w:rsidR="005741C6" w:rsidRDefault="005741C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FB"/>
    <w:multiLevelType w:val="multilevel"/>
    <w:tmpl w:val="A4E2EC9C"/>
    <w:lvl w:ilvl="0">
      <w:start w:val="5"/>
      <w:numFmt w:val="decimal"/>
      <w:pStyle w:val="ChapterHeading"/>
      <w:lvlText w:val="Chapter %1"/>
      <w:lvlJc w:val="left"/>
      <w:pPr>
        <w:tabs>
          <w:tab w:val="num" w:pos="0"/>
        </w:tabs>
        <w:ind w:left="0" w:firstLine="0"/>
      </w:pPr>
      <w:rPr>
        <w:rFonts w:ascii="Arial" w:hAnsi="Arial" w:hint="default"/>
      </w:rPr>
    </w:lvl>
    <w:lvl w:ilvl="1">
      <w:start w:val="1"/>
      <w:numFmt w:val="decimal"/>
      <w:pStyle w:val="Heading2"/>
      <w:lvlText w:val="%1.%2"/>
      <w:lvlJc w:val="left"/>
      <w:pPr>
        <w:tabs>
          <w:tab w:val="num" w:pos="810"/>
        </w:tabs>
        <w:ind w:left="810" w:firstLine="0"/>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nsid w:val="0B254CC3"/>
    <w:multiLevelType w:val="hybridMultilevel"/>
    <w:tmpl w:val="42FADC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9D92F18"/>
    <w:multiLevelType w:val="singleLevel"/>
    <w:tmpl w:val="F8488E3C"/>
    <w:lvl w:ilvl="0">
      <w:start w:val="1"/>
      <w:numFmt w:val="bullet"/>
      <w:lvlText w:val=""/>
      <w:lvlJc w:val="left"/>
      <w:pPr>
        <w:tabs>
          <w:tab w:val="num" w:pos="567"/>
        </w:tabs>
        <w:ind w:left="567" w:hanging="567"/>
      </w:pPr>
      <w:rPr>
        <w:rFonts w:ascii="Symbol" w:hAnsi="Symbol" w:hint="default"/>
        <w:sz w:val="18"/>
      </w:rPr>
    </w:lvl>
  </w:abstractNum>
  <w:abstractNum w:abstractNumId="3">
    <w:nsid w:val="4BC63137"/>
    <w:multiLevelType w:val="multilevel"/>
    <w:tmpl w:val="67DE0D30"/>
    <w:lvl w:ilvl="0">
      <w:start w:val="1"/>
      <w:numFmt w:val="bullet"/>
      <w:pStyle w:val="Bullet1"/>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4F330D5B"/>
    <w:multiLevelType w:val="multilevel"/>
    <w:tmpl w:val="6FB01D66"/>
    <w:lvl w:ilvl="0">
      <w:start w:val="10"/>
      <w:numFmt w:val="decimal"/>
      <w:pStyle w:val="VTSHeading1a"/>
      <w:lvlText w:val="CHAPTER %1"/>
      <w:lvlJc w:val="left"/>
      <w:pPr>
        <w:tabs>
          <w:tab w:val="num" w:pos="2268"/>
        </w:tabs>
        <w:ind w:left="2268" w:hanging="2268"/>
      </w:pPr>
      <w:rPr>
        <w:rFonts w:ascii="Arial Bold" w:hAnsi="Arial Bold" w:hint="default"/>
        <w:b/>
        <w:bCs/>
        <w:i w:val="0"/>
        <w:iCs w:val="0"/>
        <w:sz w:val="24"/>
        <w:szCs w:val="24"/>
      </w:rPr>
    </w:lvl>
    <w:lvl w:ilvl="1">
      <w:start w:val="1"/>
      <w:numFmt w:val="decimalZero"/>
      <w:pStyle w:val="VTSHeading2a"/>
      <w:lvlText w:val="%1%2"/>
      <w:lvlJc w:val="left"/>
      <w:pPr>
        <w:tabs>
          <w:tab w:val="num" w:pos="851"/>
        </w:tabs>
        <w:ind w:left="851" w:hanging="851"/>
      </w:pPr>
      <w:rPr>
        <w:rFonts w:ascii="Arial Bold" w:hAnsi="Arial Bold" w:hint="default"/>
        <w:b/>
        <w:bCs/>
        <w:i w:val="0"/>
        <w:iCs w:val="0"/>
        <w:sz w:val="22"/>
        <w:szCs w:val="22"/>
      </w:rPr>
    </w:lvl>
    <w:lvl w:ilvl="2">
      <w:start w:val="1"/>
      <w:numFmt w:val="decimal"/>
      <w:pStyle w:val="VTSHeading3a"/>
      <w:lvlText w:val="%1%2.%3"/>
      <w:lvlJc w:val="left"/>
      <w:pPr>
        <w:tabs>
          <w:tab w:val="num" w:pos="1134"/>
        </w:tabs>
        <w:ind w:left="1134" w:hanging="1134"/>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4F3B3F3A"/>
    <w:multiLevelType w:val="hybridMultilevel"/>
    <w:tmpl w:val="A31E42A2"/>
    <w:lvl w:ilvl="0" w:tplc="08090001">
      <w:start w:val="1"/>
      <w:numFmt w:val="bullet"/>
      <w:lvlText w:val=""/>
      <w:lvlJc w:val="left"/>
      <w:pPr>
        <w:ind w:left="784" w:hanging="360"/>
      </w:pPr>
      <w:rPr>
        <w:rFonts w:ascii="Symbol" w:hAnsi="Symbol"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6">
    <w:nsid w:val="567E68CF"/>
    <w:multiLevelType w:val="multilevel"/>
    <w:tmpl w:val="182A4E3A"/>
    <w:lvl w:ilvl="0">
      <w:start w:val="1"/>
      <w:numFmt w:val="decimal"/>
      <w:pStyle w:val="VTSHeading1"/>
      <w:lvlText w:val="CHAPTER %1."/>
      <w:lvlJc w:val="left"/>
      <w:pPr>
        <w:tabs>
          <w:tab w:val="num" w:pos="2268"/>
        </w:tabs>
        <w:ind w:left="2268" w:hanging="2268"/>
      </w:pPr>
      <w:rPr>
        <w:rFonts w:ascii="Arial Bold" w:hAnsi="Arial Bold" w:hint="default"/>
        <w:b/>
        <w:bCs/>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rPr>
    </w:lvl>
    <w:lvl w:ilvl="1">
      <w:start w:val="1"/>
      <w:numFmt w:val="decimalZero"/>
      <w:pStyle w:val="VTSHeading2"/>
      <w:lvlText w:val="0%1%2"/>
      <w:lvlJc w:val="left"/>
      <w:pPr>
        <w:tabs>
          <w:tab w:val="num" w:pos="851"/>
        </w:tabs>
        <w:ind w:left="851" w:hanging="851"/>
      </w:pPr>
      <w:rPr>
        <w:rFonts w:ascii="Arial Bold" w:hAnsi="Arial Bold" w:hint="default"/>
        <w:b/>
        <w:bCs/>
        <w:i w:val="0"/>
        <w:iCs w:val="0"/>
        <w:strike w:val="0"/>
        <w:sz w:val="22"/>
        <w:szCs w:val="22"/>
      </w:rPr>
    </w:lvl>
    <w:lvl w:ilvl="2">
      <w:start w:val="1"/>
      <w:numFmt w:val="decimal"/>
      <w:pStyle w:val="VTSHeading3"/>
      <w:lvlText w:val="0%1%2.%3"/>
      <w:lvlJc w:val="left"/>
      <w:pPr>
        <w:tabs>
          <w:tab w:val="num" w:pos="1134"/>
        </w:tabs>
        <w:ind w:left="1134" w:hanging="1134"/>
      </w:pPr>
      <w:rPr>
        <w:rFonts w:ascii="Arial" w:hAnsi="Arial" w:hint="default"/>
        <w:b w:val="0"/>
        <w:bCs w:val="0"/>
        <w:i w:val="0"/>
        <w:iCs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5EC901DF"/>
    <w:multiLevelType w:val="singleLevel"/>
    <w:tmpl w:val="45E610E0"/>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9">
    <w:nsid w:val="6E614600"/>
    <w:multiLevelType w:val="multilevel"/>
    <w:tmpl w:val="65060F44"/>
    <w:lvl w:ilvl="0">
      <w:start w:val="1"/>
      <w:numFmt w:val="decimal"/>
      <w:pStyle w:val="Bullet1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7"/>
  </w:num>
  <w:num w:numId="3">
    <w:abstractNumId w:val="1"/>
  </w:num>
  <w:num w:numId="4">
    <w:abstractNumId w:val="2"/>
  </w:num>
  <w:num w:numId="5">
    <w:abstractNumId w:val="9"/>
  </w:num>
  <w:num w:numId="6">
    <w:abstractNumId w:val="3"/>
  </w:num>
  <w:num w:numId="7">
    <w:abstractNumId w:val="6"/>
  </w:num>
  <w:num w:numId="8">
    <w:abstractNumId w:val="8"/>
  </w:num>
  <w:num w:numId="9">
    <w:abstractNumId w:val="4"/>
  </w:num>
  <w:num w:numId="10">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E04DA"/>
    <w:rsid w:val="00016469"/>
    <w:rsid w:val="00026321"/>
    <w:rsid w:val="00055B41"/>
    <w:rsid w:val="00117C57"/>
    <w:rsid w:val="0018105D"/>
    <w:rsid w:val="001A001C"/>
    <w:rsid w:val="002D7FD2"/>
    <w:rsid w:val="003100FC"/>
    <w:rsid w:val="00313A00"/>
    <w:rsid w:val="00332C78"/>
    <w:rsid w:val="003F6985"/>
    <w:rsid w:val="00562E74"/>
    <w:rsid w:val="005741C6"/>
    <w:rsid w:val="005B24FC"/>
    <w:rsid w:val="005B7A29"/>
    <w:rsid w:val="005E0499"/>
    <w:rsid w:val="00650955"/>
    <w:rsid w:val="006F13A1"/>
    <w:rsid w:val="0071603E"/>
    <w:rsid w:val="007465E5"/>
    <w:rsid w:val="007867C7"/>
    <w:rsid w:val="007B6EB5"/>
    <w:rsid w:val="00800E26"/>
    <w:rsid w:val="00921F05"/>
    <w:rsid w:val="00925E6A"/>
    <w:rsid w:val="009A237E"/>
    <w:rsid w:val="009E04DA"/>
    <w:rsid w:val="00A37CEA"/>
    <w:rsid w:val="00A47BFA"/>
    <w:rsid w:val="00B12564"/>
    <w:rsid w:val="00CE1272"/>
    <w:rsid w:val="00D727DA"/>
    <w:rsid w:val="00D73B4F"/>
    <w:rsid w:val="00DC2714"/>
    <w:rsid w:val="00E84FB9"/>
    <w:rsid w:val="00F847A1"/>
    <w:rsid w:val="00FA3406"/>
    <w:rsid w:val="00FC7B0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99"/>
    <o:shapelayout v:ext="edit">
      <o:idmap v:ext="edit" data="1"/>
      <o:rules v:ext="edit">
        <o:r id="V:Rule2" type="connector" idref="#AutoShape 633"/>
        <o:r id="V:Rule4" type="connector" idref="#Line 634"/>
        <o:r id="V:Rule5" type="connector" idref="#Line 635"/>
        <o:r id="V:Rule6" type="connector" idref="#Line 649"/>
        <o:r id="V:Rule7" type="connector" idref="#Line 648">
          <o:proxy end="" idref="#Text Box 642" connectloc="0"/>
        </o:r>
        <o:r id="V:Rule8" type="connector" idref="#Line 650"/>
        <o:r id="V:Rule9" type="connector" idref="#Line 636"/>
        <o:r id="V:Rule10" type="connector" idref="#AutoShape 633"/>
        <o:r id="V:Rule11" type="connector" idref="#Line 657"/>
        <o:r id="V:Rule12" type="connector" idref="#Line 638"/>
        <o:r id="V:Rule13" type="connector" idref="#Line 639"/>
        <o:r id="V:Rule14" type="connector" idref="#Line 656"/>
        <o:r id="V:Rule15" type="connector" idref="#Line 640"/>
      </o:rules>
    </o:shapelayout>
  </w:shapeDefaults>
  <w:decimalSymbol w:val="."/>
  <w:listSeparator w:val=","/>
  <w14:docId w14:val="15331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B41"/>
  </w:style>
  <w:style w:type="paragraph" w:styleId="Heading1">
    <w:name w:val="heading 1"/>
    <w:basedOn w:val="Normal"/>
    <w:next w:val="Normal"/>
    <w:link w:val="Heading1Char"/>
    <w:uiPriority w:val="9"/>
    <w:qFormat/>
    <w:rsid w:val="009E04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PARAGRAPH"/>
    <w:link w:val="Heading2Char"/>
    <w:qFormat/>
    <w:rsid w:val="009E04DA"/>
    <w:pPr>
      <w:numPr>
        <w:ilvl w:val="1"/>
        <w:numId w:val="1"/>
      </w:numPr>
      <w:tabs>
        <w:tab w:val="left" w:pos="630"/>
        <w:tab w:val="left" w:pos="2304"/>
        <w:tab w:val="right" w:leader="dot" w:pos="8647"/>
        <w:tab w:val="right" w:leader="dot" w:pos="8789"/>
      </w:tabs>
      <w:suppressAutoHyphens/>
      <w:spacing w:before="240" w:after="120" w:line="240" w:lineRule="auto"/>
      <w:ind w:right="374"/>
      <w:outlineLvl w:val="1"/>
    </w:pPr>
    <w:rPr>
      <w:rFonts w:ascii="Arial" w:eastAsia="Times New Roman" w:hAnsi="Arial" w:cs="Arial"/>
      <w:color w:val="auto"/>
      <w:spacing w:val="8"/>
      <w:sz w:val="24"/>
      <w:szCs w:val="32"/>
      <w:lang w:eastAsia="zh-CN"/>
    </w:rPr>
  </w:style>
  <w:style w:type="paragraph" w:styleId="Heading3">
    <w:name w:val="heading 3"/>
    <w:basedOn w:val="Heading2"/>
    <w:next w:val="PARAGRAPH"/>
    <w:link w:val="Heading3Char"/>
    <w:qFormat/>
    <w:rsid w:val="009E04DA"/>
    <w:pPr>
      <w:numPr>
        <w:ilvl w:val="2"/>
      </w:numPr>
      <w:tabs>
        <w:tab w:val="clear" w:pos="630"/>
        <w:tab w:val="clear" w:pos="2304"/>
        <w:tab w:val="clear" w:pos="8647"/>
        <w:tab w:val="clear" w:pos="8789"/>
        <w:tab w:val="left" w:pos="900"/>
      </w:tabs>
      <w:spacing w:after="60"/>
      <w:ind w:right="0"/>
      <w:outlineLvl w:val="2"/>
    </w:pPr>
    <w:rPr>
      <w:szCs w:val="28"/>
    </w:rPr>
  </w:style>
  <w:style w:type="paragraph" w:styleId="Heading4">
    <w:name w:val="heading 4"/>
    <w:basedOn w:val="Heading3"/>
    <w:next w:val="PARAGRAPH"/>
    <w:link w:val="Heading4Char"/>
    <w:qFormat/>
    <w:rsid w:val="009E04DA"/>
    <w:pPr>
      <w:numPr>
        <w:ilvl w:val="3"/>
      </w:numPr>
      <w:tabs>
        <w:tab w:val="clear" w:pos="900"/>
      </w:tabs>
      <w:spacing w:after="80"/>
      <w:outlineLvl w:val="3"/>
    </w:pPr>
    <w:rPr>
      <w:szCs w:val="24"/>
      <w:u w:val="single"/>
    </w:rPr>
  </w:style>
  <w:style w:type="paragraph" w:styleId="Heading5">
    <w:name w:val="heading 5"/>
    <w:basedOn w:val="Heading4"/>
    <w:next w:val="PARAGRAPH"/>
    <w:link w:val="Heading5Char"/>
    <w:qFormat/>
    <w:rsid w:val="009E04DA"/>
    <w:pPr>
      <w:numPr>
        <w:ilvl w:val="4"/>
      </w:numPr>
      <w:outlineLvl w:val="4"/>
    </w:pPr>
    <w:rPr>
      <w:i/>
      <w:u w:val="none"/>
    </w:rPr>
  </w:style>
  <w:style w:type="paragraph" w:styleId="Heading6">
    <w:name w:val="heading 6"/>
    <w:basedOn w:val="Heading5"/>
    <w:next w:val="PARAGRAPH"/>
    <w:link w:val="Heading6Char"/>
    <w:qFormat/>
    <w:rsid w:val="009E04DA"/>
    <w:pPr>
      <w:numPr>
        <w:ilvl w:val="5"/>
      </w:numPr>
      <w:outlineLvl w:val="5"/>
    </w:pPr>
  </w:style>
  <w:style w:type="paragraph" w:styleId="Heading7">
    <w:name w:val="heading 7"/>
    <w:basedOn w:val="Heading6"/>
    <w:next w:val="PARAGRAPH"/>
    <w:link w:val="Heading7Char"/>
    <w:qFormat/>
    <w:rsid w:val="009E04DA"/>
    <w:pPr>
      <w:numPr>
        <w:ilvl w:val="6"/>
      </w:numPr>
      <w:outlineLvl w:val="6"/>
    </w:pPr>
  </w:style>
  <w:style w:type="paragraph" w:styleId="Heading8">
    <w:name w:val="heading 8"/>
    <w:basedOn w:val="Heading7"/>
    <w:next w:val="PARAGRAPH"/>
    <w:link w:val="Heading8Char"/>
    <w:qFormat/>
    <w:rsid w:val="009E04DA"/>
    <w:pPr>
      <w:numPr>
        <w:ilvl w:val="7"/>
      </w:numPr>
      <w:outlineLvl w:val="7"/>
    </w:pPr>
  </w:style>
  <w:style w:type="paragraph" w:styleId="Heading9">
    <w:name w:val="heading 9"/>
    <w:basedOn w:val="Heading8"/>
    <w:next w:val="PARAGRAPH"/>
    <w:link w:val="Heading9Char"/>
    <w:qFormat/>
    <w:rsid w:val="009E04DA"/>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E04DA"/>
    <w:rPr>
      <w:rFonts w:ascii="Arial" w:eastAsia="Times New Roman" w:hAnsi="Arial" w:cs="Arial"/>
      <w:b/>
      <w:bCs/>
      <w:spacing w:val="8"/>
      <w:sz w:val="24"/>
      <w:szCs w:val="32"/>
      <w:lang w:eastAsia="zh-CN"/>
    </w:rPr>
  </w:style>
  <w:style w:type="character" w:customStyle="1" w:styleId="Heading3Char">
    <w:name w:val="Heading 3 Char"/>
    <w:basedOn w:val="DefaultParagraphFont"/>
    <w:link w:val="Heading3"/>
    <w:rsid w:val="009E04DA"/>
    <w:rPr>
      <w:rFonts w:ascii="Arial" w:eastAsia="Times New Roman" w:hAnsi="Arial" w:cs="Arial"/>
      <w:b/>
      <w:bCs/>
      <w:spacing w:val="8"/>
      <w:sz w:val="24"/>
      <w:szCs w:val="28"/>
      <w:lang w:eastAsia="zh-CN"/>
    </w:rPr>
  </w:style>
  <w:style w:type="character" w:customStyle="1" w:styleId="Heading4Char">
    <w:name w:val="Heading 4 Char"/>
    <w:basedOn w:val="DefaultParagraphFont"/>
    <w:link w:val="Heading4"/>
    <w:rsid w:val="009E04DA"/>
    <w:rPr>
      <w:rFonts w:ascii="Arial" w:eastAsia="Times New Roman" w:hAnsi="Arial" w:cs="Arial"/>
      <w:b/>
      <w:bCs/>
      <w:spacing w:val="8"/>
      <w:sz w:val="24"/>
      <w:szCs w:val="24"/>
      <w:u w:val="single"/>
      <w:lang w:eastAsia="zh-CN"/>
    </w:rPr>
  </w:style>
  <w:style w:type="character" w:customStyle="1" w:styleId="Heading5Char">
    <w:name w:val="Heading 5 Char"/>
    <w:basedOn w:val="DefaultParagraphFont"/>
    <w:link w:val="Heading5"/>
    <w:rsid w:val="009E04DA"/>
    <w:rPr>
      <w:rFonts w:ascii="Arial" w:eastAsia="Times New Roman" w:hAnsi="Arial" w:cs="Arial"/>
      <w:b/>
      <w:bCs/>
      <w:i/>
      <w:spacing w:val="8"/>
      <w:sz w:val="24"/>
      <w:szCs w:val="24"/>
      <w:lang w:eastAsia="zh-CN"/>
    </w:rPr>
  </w:style>
  <w:style w:type="character" w:customStyle="1" w:styleId="Heading6Char">
    <w:name w:val="Heading 6 Char"/>
    <w:basedOn w:val="DefaultParagraphFont"/>
    <w:link w:val="Heading6"/>
    <w:rsid w:val="009E04DA"/>
    <w:rPr>
      <w:rFonts w:ascii="Arial" w:eastAsia="Times New Roman" w:hAnsi="Arial" w:cs="Arial"/>
      <w:b/>
      <w:bCs/>
      <w:i/>
      <w:spacing w:val="8"/>
      <w:sz w:val="24"/>
      <w:szCs w:val="24"/>
      <w:lang w:eastAsia="zh-CN"/>
    </w:rPr>
  </w:style>
  <w:style w:type="character" w:customStyle="1" w:styleId="Heading7Char">
    <w:name w:val="Heading 7 Char"/>
    <w:basedOn w:val="DefaultParagraphFont"/>
    <w:link w:val="Heading7"/>
    <w:rsid w:val="009E04DA"/>
    <w:rPr>
      <w:rFonts w:ascii="Arial" w:eastAsia="Times New Roman" w:hAnsi="Arial" w:cs="Arial"/>
      <w:b/>
      <w:bCs/>
      <w:i/>
      <w:spacing w:val="8"/>
      <w:sz w:val="24"/>
      <w:szCs w:val="24"/>
      <w:lang w:eastAsia="zh-CN"/>
    </w:rPr>
  </w:style>
  <w:style w:type="character" w:customStyle="1" w:styleId="Heading8Char">
    <w:name w:val="Heading 8 Char"/>
    <w:basedOn w:val="DefaultParagraphFont"/>
    <w:link w:val="Heading8"/>
    <w:rsid w:val="009E04DA"/>
    <w:rPr>
      <w:rFonts w:ascii="Arial" w:eastAsia="Times New Roman" w:hAnsi="Arial" w:cs="Arial"/>
      <w:b/>
      <w:bCs/>
      <w:i/>
      <w:spacing w:val="8"/>
      <w:sz w:val="24"/>
      <w:szCs w:val="24"/>
      <w:lang w:eastAsia="zh-CN"/>
    </w:rPr>
  </w:style>
  <w:style w:type="character" w:customStyle="1" w:styleId="Heading9Char">
    <w:name w:val="Heading 9 Char"/>
    <w:basedOn w:val="DefaultParagraphFont"/>
    <w:link w:val="Heading9"/>
    <w:rsid w:val="009E04DA"/>
    <w:rPr>
      <w:rFonts w:ascii="Arial" w:eastAsia="Times New Roman" w:hAnsi="Arial" w:cs="Arial"/>
      <w:b/>
      <w:bCs/>
      <w:i/>
      <w:spacing w:val="8"/>
      <w:sz w:val="24"/>
      <w:szCs w:val="24"/>
      <w:lang w:eastAsia="zh-CN"/>
    </w:rPr>
  </w:style>
  <w:style w:type="paragraph" w:customStyle="1" w:styleId="PARAGRAPH">
    <w:name w:val="PARAGRAPH"/>
    <w:rsid w:val="009E04DA"/>
    <w:pPr>
      <w:snapToGrid w:val="0"/>
      <w:spacing w:before="60" w:after="120" w:line="240" w:lineRule="auto"/>
      <w:jc w:val="both"/>
    </w:pPr>
    <w:rPr>
      <w:rFonts w:ascii="Times New Roman" w:eastAsia="Times New Roman" w:hAnsi="Times New Roman" w:cs="Times New Roman"/>
      <w:spacing w:val="8"/>
      <w:sz w:val="24"/>
      <w:szCs w:val="24"/>
      <w:lang w:eastAsia="zh-CN"/>
    </w:rPr>
  </w:style>
  <w:style w:type="paragraph" w:styleId="ListBullet">
    <w:name w:val="List Bullet"/>
    <w:basedOn w:val="PARAGRAPH"/>
    <w:semiHidden/>
    <w:rsid w:val="009E04DA"/>
    <w:pPr>
      <w:numPr>
        <w:numId w:val="2"/>
      </w:numPr>
      <w:spacing w:before="0" w:after="100"/>
    </w:pPr>
  </w:style>
  <w:style w:type="paragraph" w:customStyle="1" w:styleId="ChapterHeading">
    <w:name w:val="Chapter Heading"/>
    <w:basedOn w:val="Heading1"/>
    <w:rsid w:val="009E04DA"/>
    <w:pPr>
      <w:numPr>
        <w:numId w:val="1"/>
      </w:numPr>
      <w:pBdr>
        <w:bottom w:val="single" w:sz="1" w:space="1" w:color="000000"/>
      </w:pBdr>
      <w:tabs>
        <w:tab w:val="left" w:pos="567"/>
        <w:tab w:val="left" w:pos="2304"/>
      </w:tabs>
      <w:suppressAutoHyphens/>
      <w:spacing w:before="240" w:after="120" w:line="240" w:lineRule="auto"/>
      <w:ind w:right="-1"/>
    </w:pPr>
    <w:rPr>
      <w:rFonts w:ascii="Arial" w:eastAsia="Times New Roman" w:hAnsi="Arial" w:cs="Arial"/>
      <w:color w:val="auto"/>
      <w:spacing w:val="8"/>
      <w:szCs w:val="22"/>
      <w:lang w:eastAsia="zh-CN"/>
    </w:rPr>
  </w:style>
  <w:style w:type="paragraph" w:customStyle="1" w:styleId="ReferenceNote">
    <w:name w:val="Reference Note"/>
    <w:basedOn w:val="Normal"/>
    <w:rsid w:val="009E04DA"/>
    <w:pPr>
      <w:keepLines/>
      <w:pBdr>
        <w:top w:val="single" w:sz="4" w:space="1" w:color="auto"/>
        <w:left w:val="single" w:sz="4" w:space="4" w:color="auto"/>
        <w:bottom w:val="single" w:sz="4" w:space="1" w:color="auto"/>
        <w:right w:val="single" w:sz="4" w:space="4" w:color="auto"/>
      </w:pBdr>
      <w:shd w:val="clear" w:color="auto" w:fill="E6E6E6"/>
      <w:tabs>
        <w:tab w:val="left" w:pos="567"/>
        <w:tab w:val="right" w:leader="dot" w:pos="8647"/>
        <w:tab w:val="right" w:leader="dot" w:pos="8789"/>
        <w:tab w:val="right" w:leader="dot" w:pos="8931"/>
      </w:tabs>
      <w:suppressAutoHyphens/>
      <w:spacing w:before="120" w:after="120" w:line="240" w:lineRule="auto"/>
      <w:ind w:right="198"/>
      <w:jc w:val="both"/>
    </w:pPr>
    <w:rPr>
      <w:rFonts w:ascii="Arial" w:eastAsia="Times New Roman" w:hAnsi="Arial" w:cs="Arial"/>
      <w:bCs/>
      <w:lang w:eastAsia="ar-SA"/>
    </w:rPr>
  </w:style>
  <w:style w:type="character" w:customStyle="1" w:styleId="Heading1Char">
    <w:name w:val="Heading 1 Char"/>
    <w:basedOn w:val="DefaultParagraphFont"/>
    <w:link w:val="Heading1"/>
    <w:uiPriority w:val="9"/>
    <w:rsid w:val="009E04DA"/>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FA3406"/>
    <w:rPr>
      <w:sz w:val="16"/>
      <w:szCs w:val="16"/>
    </w:rPr>
  </w:style>
  <w:style w:type="paragraph" w:styleId="CommentText">
    <w:name w:val="annotation text"/>
    <w:basedOn w:val="Normal"/>
    <w:link w:val="CommentTextChar"/>
    <w:uiPriority w:val="99"/>
    <w:semiHidden/>
    <w:unhideWhenUsed/>
    <w:rsid w:val="00FA3406"/>
    <w:pPr>
      <w:spacing w:line="240" w:lineRule="auto"/>
    </w:pPr>
    <w:rPr>
      <w:sz w:val="20"/>
      <w:szCs w:val="20"/>
    </w:rPr>
  </w:style>
  <w:style w:type="character" w:customStyle="1" w:styleId="CommentTextChar">
    <w:name w:val="Comment Text Char"/>
    <w:basedOn w:val="DefaultParagraphFont"/>
    <w:link w:val="CommentText"/>
    <w:uiPriority w:val="99"/>
    <w:semiHidden/>
    <w:rsid w:val="00FA3406"/>
    <w:rPr>
      <w:sz w:val="20"/>
      <w:szCs w:val="20"/>
    </w:rPr>
  </w:style>
  <w:style w:type="paragraph" w:styleId="CommentSubject">
    <w:name w:val="annotation subject"/>
    <w:basedOn w:val="CommentText"/>
    <w:next w:val="CommentText"/>
    <w:link w:val="CommentSubjectChar"/>
    <w:uiPriority w:val="99"/>
    <w:semiHidden/>
    <w:unhideWhenUsed/>
    <w:rsid w:val="00FA3406"/>
    <w:rPr>
      <w:b/>
      <w:bCs/>
    </w:rPr>
  </w:style>
  <w:style w:type="character" w:customStyle="1" w:styleId="CommentSubjectChar">
    <w:name w:val="Comment Subject Char"/>
    <w:basedOn w:val="CommentTextChar"/>
    <w:link w:val="CommentSubject"/>
    <w:uiPriority w:val="99"/>
    <w:semiHidden/>
    <w:rsid w:val="00FA3406"/>
    <w:rPr>
      <w:b/>
      <w:bCs/>
      <w:sz w:val="20"/>
      <w:szCs w:val="20"/>
    </w:rPr>
  </w:style>
  <w:style w:type="paragraph" w:styleId="BalloonText">
    <w:name w:val="Balloon Text"/>
    <w:basedOn w:val="Normal"/>
    <w:link w:val="BalloonTextChar"/>
    <w:uiPriority w:val="99"/>
    <w:semiHidden/>
    <w:unhideWhenUsed/>
    <w:rsid w:val="00FA34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406"/>
    <w:rPr>
      <w:rFonts w:ascii="Tahoma" w:hAnsi="Tahoma" w:cs="Tahoma"/>
      <w:sz w:val="16"/>
      <w:szCs w:val="16"/>
    </w:rPr>
  </w:style>
  <w:style w:type="paragraph" w:customStyle="1" w:styleId="Bullet10">
    <w:name w:val="Bullet:1"/>
    <w:link w:val="Bullet1Char"/>
    <w:rsid w:val="00016469"/>
    <w:pPr>
      <w:numPr>
        <w:numId w:val="5"/>
      </w:numPr>
      <w:spacing w:before="100" w:after="0" w:line="280" w:lineRule="atLeast"/>
    </w:pPr>
    <w:rPr>
      <w:rFonts w:ascii="Times New Roman" w:eastAsia="Times New Roman" w:hAnsi="Times New Roman" w:cs="Times New Roman"/>
      <w:sz w:val="24"/>
      <w:szCs w:val="20"/>
    </w:rPr>
  </w:style>
  <w:style w:type="character" w:customStyle="1" w:styleId="Bullet1Char">
    <w:name w:val="Bullet:1 Char"/>
    <w:basedOn w:val="DefaultParagraphFont"/>
    <w:link w:val="Bullet10"/>
    <w:rsid w:val="00016469"/>
    <w:rPr>
      <w:rFonts w:ascii="Times New Roman" w:eastAsia="Times New Roman" w:hAnsi="Times New Roman" w:cs="Times New Roman"/>
      <w:sz w:val="24"/>
      <w:szCs w:val="20"/>
    </w:rPr>
  </w:style>
  <w:style w:type="paragraph" w:styleId="BodyText">
    <w:name w:val="Body Text"/>
    <w:basedOn w:val="Normal"/>
    <w:link w:val="BodyTextChar"/>
    <w:qFormat/>
    <w:rsid w:val="00D727DA"/>
    <w:pPr>
      <w:spacing w:after="120" w:line="240" w:lineRule="auto"/>
      <w:jc w:val="both"/>
    </w:pPr>
    <w:rPr>
      <w:rFonts w:ascii="Arial" w:eastAsia="Calibri" w:hAnsi="Arial" w:cs="Calibri"/>
      <w:lang w:eastAsia="ja-JP"/>
    </w:rPr>
  </w:style>
  <w:style w:type="character" w:customStyle="1" w:styleId="BodyTextChar">
    <w:name w:val="Body Text Char"/>
    <w:basedOn w:val="DefaultParagraphFont"/>
    <w:link w:val="BodyText"/>
    <w:rsid w:val="00D727DA"/>
    <w:rPr>
      <w:rFonts w:ascii="Arial" w:eastAsia="Calibri" w:hAnsi="Arial" w:cs="Calibri"/>
      <w:lang w:eastAsia="ja-JP"/>
    </w:rPr>
  </w:style>
  <w:style w:type="paragraph" w:customStyle="1" w:styleId="Bullet1">
    <w:name w:val="Bullet 1"/>
    <w:basedOn w:val="Normal"/>
    <w:qFormat/>
    <w:rsid w:val="007B6EB5"/>
    <w:pPr>
      <w:numPr>
        <w:numId w:val="6"/>
      </w:numPr>
      <w:spacing w:after="120" w:line="240" w:lineRule="auto"/>
      <w:jc w:val="both"/>
      <w:outlineLvl w:val="0"/>
    </w:pPr>
    <w:rPr>
      <w:rFonts w:ascii="Arial" w:eastAsia="Calibri" w:hAnsi="Arial" w:cs="Arial"/>
      <w:lang w:eastAsia="ja-JP"/>
    </w:rPr>
  </w:style>
  <w:style w:type="paragraph" w:customStyle="1" w:styleId="VTSHeading1">
    <w:name w:val="VTS Heading 1"/>
    <w:basedOn w:val="Normal"/>
    <w:next w:val="BodyText"/>
    <w:qFormat/>
    <w:rsid w:val="007B6EB5"/>
    <w:pPr>
      <w:numPr>
        <w:numId w:val="7"/>
      </w:numPr>
      <w:spacing w:before="240" w:after="240" w:line="240" w:lineRule="auto"/>
    </w:pPr>
    <w:rPr>
      <w:rFonts w:ascii="Arial" w:eastAsia="Calibri" w:hAnsi="Arial" w:cs="Calibri"/>
      <w:b/>
      <w:bCs/>
      <w:caps/>
      <w:sz w:val="24"/>
      <w:szCs w:val="24"/>
      <w:lang w:eastAsia="ja-JP"/>
    </w:rPr>
  </w:style>
  <w:style w:type="paragraph" w:customStyle="1" w:styleId="VTSHeading2">
    <w:name w:val="VTS Heading 2"/>
    <w:basedOn w:val="Normal"/>
    <w:next w:val="BodyText"/>
    <w:qFormat/>
    <w:rsid w:val="007B6EB5"/>
    <w:pPr>
      <w:numPr>
        <w:ilvl w:val="1"/>
        <w:numId w:val="7"/>
      </w:numPr>
      <w:tabs>
        <w:tab w:val="left" w:pos="1134"/>
      </w:tabs>
      <w:spacing w:before="240" w:after="240" w:line="240" w:lineRule="auto"/>
    </w:pPr>
    <w:rPr>
      <w:rFonts w:ascii="Arial" w:eastAsia="Calibri" w:hAnsi="Arial" w:cs="Calibri"/>
      <w:b/>
      <w:lang w:eastAsia="ja-JP"/>
    </w:rPr>
  </w:style>
  <w:style w:type="paragraph" w:customStyle="1" w:styleId="VTSHeading3">
    <w:name w:val="VTS Heading 3"/>
    <w:basedOn w:val="Normal"/>
    <w:next w:val="BodyText"/>
    <w:qFormat/>
    <w:rsid w:val="007B6EB5"/>
    <w:pPr>
      <w:numPr>
        <w:ilvl w:val="2"/>
        <w:numId w:val="7"/>
      </w:numPr>
      <w:spacing w:before="240" w:after="240" w:line="240" w:lineRule="auto"/>
    </w:pPr>
    <w:rPr>
      <w:rFonts w:ascii="Arial" w:eastAsia="Calibri" w:hAnsi="Arial" w:cs="Calibri"/>
      <w:lang w:eastAsia="ja-JP"/>
    </w:rPr>
  </w:style>
  <w:style w:type="paragraph" w:styleId="NormalWeb">
    <w:name w:val="Normal (Web)"/>
    <w:basedOn w:val="Normal"/>
    <w:uiPriority w:val="99"/>
    <w:rsid w:val="00E84FB9"/>
    <w:pPr>
      <w:spacing w:before="100" w:beforeAutospacing="1" w:after="100" w:afterAutospacing="1" w:line="240" w:lineRule="auto"/>
    </w:pPr>
    <w:rPr>
      <w:rFonts w:ascii="Arial" w:eastAsia="Calibri" w:hAnsi="Arial" w:cs="Calibri"/>
      <w:lang w:eastAsia="ja-JP"/>
    </w:rPr>
  </w:style>
  <w:style w:type="paragraph" w:customStyle="1" w:styleId="Figure">
    <w:name w:val="Figure_#"/>
    <w:basedOn w:val="Normal"/>
    <w:next w:val="Normal"/>
    <w:qFormat/>
    <w:rsid w:val="00E84FB9"/>
    <w:pPr>
      <w:numPr>
        <w:numId w:val="8"/>
      </w:numPr>
      <w:spacing w:before="120" w:after="120" w:line="240" w:lineRule="auto"/>
      <w:jc w:val="center"/>
    </w:pPr>
    <w:rPr>
      <w:rFonts w:ascii="Arial" w:eastAsia="Calibri" w:hAnsi="Arial" w:cs="Calibri"/>
      <w:i/>
      <w:szCs w:val="20"/>
      <w:lang w:eastAsia="ja-JP"/>
    </w:rPr>
  </w:style>
  <w:style w:type="paragraph" w:customStyle="1" w:styleId="VTSHeading1a">
    <w:name w:val="VTS Heading 1a"/>
    <w:basedOn w:val="Normal"/>
    <w:next w:val="VTSHeading2a"/>
    <w:qFormat/>
    <w:rsid w:val="00FC7B0E"/>
    <w:pPr>
      <w:numPr>
        <w:numId w:val="9"/>
      </w:numPr>
      <w:spacing w:before="240" w:after="240" w:line="240" w:lineRule="auto"/>
    </w:pPr>
    <w:rPr>
      <w:rFonts w:ascii="Arial" w:eastAsia="Calibri" w:hAnsi="Arial" w:cs="Calibri"/>
      <w:b/>
      <w:sz w:val="24"/>
      <w:lang w:eastAsia="ja-JP"/>
    </w:rPr>
  </w:style>
  <w:style w:type="paragraph" w:customStyle="1" w:styleId="VTSHeading2a">
    <w:name w:val="VTS Heading 2a"/>
    <w:basedOn w:val="Normal"/>
    <w:next w:val="BodyText"/>
    <w:qFormat/>
    <w:rsid w:val="00FC7B0E"/>
    <w:pPr>
      <w:keepNext/>
      <w:numPr>
        <w:ilvl w:val="1"/>
        <w:numId w:val="9"/>
      </w:numPr>
      <w:spacing w:before="240" w:after="240" w:line="240" w:lineRule="auto"/>
    </w:pPr>
    <w:rPr>
      <w:rFonts w:ascii="Arial" w:eastAsia="Calibri" w:hAnsi="Arial" w:cs="Calibri"/>
      <w:b/>
      <w:lang w:eastAsia="ja-JP"/>
    </w:rPr>
  </w:style>
  <w:style w:type="paragraph" w:customStyle="1" w:styleId="VTSHeading3a">
    <w:name w:val="VTS Heading 3a"/>
    <w:basedOn w:val="Normal"/>
    <w:next w:val="BodyText"/>
    <w:qFormat/>
    <w:rsid w:val="00FC7B0E"/>
    <w:pPr>
      <w:keepNext/>
      <w:numPr>
        <w:ilvl w:val="2"/>
        <w:numId w:val="9"/>
      </w:numPr>
      <w:tabs>
        <w:tab w:val="left" w:pos="1418"/>
      </w:tabs>
      <w:spacing w:before="240" w:after="240" w:line="240" w:lineRule="auto"/>
    </w:pPr>
    <w:rPr>
      <w:rFonts w:ascii="Arial" w:eastAsia="Calibri" w:hAnsi="Arial" w:cs="Calibri"/>
      <w:lang w:eastAsia="ja-JP"/>
    </w:rPr>
  </w:style>
  <w:style w:type="character" w:styleId="Hyperlink">
    <w:name w:val="Hyperlink"/>
    <w:basedOn w:val="DefaultParagraphFont"/>
    <w:uiPriority w:val="99"/>
    <w:semiHidden/>
    <w:unhideWhenUsed/>
    <w:rsid w:val="00562E74"/>
    <w:rPr>
      <w:color w:val="0000FF"/>
      <w:u w:val="single"/>
    </w:rPr>
  </w:style>
  <w:style w:type="character" w:styleId="FollowedHyperlink">
    <w:name w:val="FollowedHyperlink"/>
    <w:basedOn w:val="DefaultParagraphFont"/>
    <w:uiPriority w:val="99"/>
    <w:semiHidden/>
    <w:unhideWhenUsed/>
    <w:rsid w:val="00313A00"/>
    <w:rPr>
      <w:color w:val="800080" w:themeColor="followedHyperlink"/>
      <w:u w:val="single"/>
    </w:rPr>
  </w:style>
  <w:style w:type="paragraph" w:styleId="Header">
    <w:name w:val="header"/>
    <w:basedOn w:val="Normal"/>
    <w:link w:val="HeaderChar"/>
    <w:uiPriority w:val="99"/>
    <w:unhideWhenUsed/>
    <w:rsid w:val="00B12564"/>
    <w:pPr>
      <w:tabs>
        <w:tab w:val="center" w:pos="4320"/>
        <w:tab w:val="right" w:pos="8640"/>
      </w:tabs>
      <w:spacing w:after="0" w:line="240" w:lineRule="auto"/>
    </w:pPr>
  </w:style>
  <w:style w:type="character" w:customStyle="1" w:styleId="HeaderChar">
    <w:name w:val="Header Char"/>
    <w:basedOn w:val="DefaultParagraphFont"/>
    <w:link w:val="Header"/>
    <w:uiPriority w:val="99"/>
    <w:rsid w:val="00B12564"/>
  </w:style>
  <w:style w:type="paragraph" w:styleId="Footer">
    <w:name w:val="footer"/>
    <w:basedOn w:val="Normal"/>
    <w:link w:val="FooterChar"/>
    <w:uiPriority w:val="99"/>
    <w:unhideWhenUsed/>
    <w:rsid w:val="00B12564"/>
    <w:pPr>
      <w:tabs>
        <w:tab w:val="center" w:pos="4320"/>
        <w:tab w:val="right" w:pos="8640"/>
      </w:tabs>
      <w:spacing w:after="0" w:line="240" w:lineRule="auto"/>
    </w:pPr>
  </w:style>
  <w:style w:type="character" w:customStyle="1" w:styleId="FooterChar">
    <w:name w:val="Footer Char"/>
    <w:basedOn w:val="DefaultParagraphFont"/>
    <w:link w:val="Footer"/>
    <w:uiPriority w:val="99"/>
    <w:rsid w:val="00B1256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5</Pages>
  <Words>1790</Words>
  <Characters>10203</Characters>
  <Application>Microsoft Macintosh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Kongsberg Norcontrol IT</Company>
  <LinksUpToDate>false</LinksUpToDate>
  <CharactersWithSpaces>11970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Guest</dc:creator>
  <cp:lastModifiedBy>Michael Hadley</cp:lastModifiedBy>
  <cp:revision>15</cp:revision>
  <dcterms:created xsi:type="dcterms:W3CDTF">2012-03-20T13:04:00Z</dcterms:created>
  <dcterms:modified xsi:type="dcterms:W3CDTF">2012-09-23T09:33:00Z</dcterms:modified>
</cp:coreProperties>
</file>